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6F75" w:rsidRPr="00802D61" w:rsidRDefault="005E6F75" w:rsidP="005E6F75">
      <w:pPr>
        <w:pStyle w:val="a3"/>
        <w:spacing w:after="160"/>
        <w:ind w:left="567" w:right="565" w:firstLine="0"/>
        <w:jc w:val="center"/>
        <w:rPr>
          <w:rFonts w:ascii="GHEA Grapalat" w:hAnsi="GHEA Grapalat"/>
          <w:i w:val="0"/>
          <w:sz w:val="24"/>
          <w:szCs w:val="24"/>
        </w:rPr>
      </w:pPr>
      <w:r w:rsidRPr="00FD0971">
        <w:rPr>
          <w:rFonts w:ascii="GHEA Grapalat" w:hAnsi="GHEA Grapalat"/>
          <w:i w:val="0"/>
          <w:sz w:val="24"/>
          <w:szCs w:val="24"/>
        </w:rPr>
        <w:t>ОБЪЯВЛЕНИЕ</w:t>
      </w:r>
      <w:r>
        <w:rPr>
          <w:rFonts w:ascii="GHEA Grapalat" w:hAnsi="GHEA Grapalat"/>
          <w:i w:val="0"/>
          <w:sz w:val="24"/>
          <w:szCs w:val="24"/>
        </w:rPr>
        <w:br/>
      </w:r>
      <w:r w:rsidRPr="00FD0971">
        <w:rPr>
          <w:rFonts w:ascii="GHEA Grapalat" w:hAnsi="GHEA Grapalat"/>
          <w:i w:val="0"/>
          <w:sz w:val="24"/>
          <w:szCs w:val="24"/>
        </w:rPr>
        <w:t>О ЗАПРОСЕ КОТИРОВОК</w:t>
      </w:r>
      <w:r w:rsidRPr="00802D61">
        <w:rPr>
          <w:rFonts w:ascii="GHEA Grapalat" w:hAnsi="GHEA Grapalat"/>
          <w:i w:val="0"/>
          <w:sz w:val="24"/>
          <w:szCs w:val="24"/>
        </w:rPr>
        <w:t xml:space="preserve"> </w:t>
      </w:r>
    </w:p>
    <w:p w:rsidR="005E6F75" w:rsidRPr="00E75F64" w:rsidRDefault="005E6F75" w:rsidP="005E6F75">
      <w:pPr>
        <w:pStyle w:val="a3"/>
        <w:spacing w:after="160" w:line="240" w:lineRule="auto"/>
        <w:ind w:left="567" w:right="565" w:firstLine="0"/>
        <w:jc w:val="center"/>
        <w:rPr>
          <w:rFonts w:ascii="GHEA Grapalat" w:hAnsi="GHEA Grapalat"/>
          <w:i w:val="0"/>
          <w:sz w:val="24"/>
          <w:szCs w:val="24"/>
        </w:rPr>
      </w:pPr>
      <w:r w:rsidRPr="00FD0971">
        <w:rPr>
          <w:rFonts w:ascii="GHEA Grapalat" w:hAnsi="GHEA Grapalat"/>
          <w:i w:val="0"/>
          <w:sz w:val="24"/>
          <w:szCs w:val="24"/>
        </w:rPr>
        <w:t>Настоящий текст объявления утвержден решением Комиссии по</w:t>
      </w:r>
      <w:r>
        <w:rPr>
          <w:rFonts w:ascii="Courier New" w:hAnsi="Courier New" w:cs="Courier New"/>
          <w:i w:val="0"/>
          <w:sz w:val="24"/>
          <w:szCs w:val="24"/>
        </w:rPr>
        <w:t> </w:t>
      </w:r>
      <w:r w:rsidRPr="00FD0971">
        <w:rPr>
          <w:rFonts w:ascii="GHEA Grapalat" w:hAnsi="GHEA Grapalat"/>
          <w:i w:val="0"/>
          <w:sz w:val="24"/>
          <w:szCs w:val="24"/>
        </w:rPr>
        <w:t>запросу кот</w:t>
      </w:r>
      <w:r>
        <w:rPr>
          <w:rFonts w:ascii="GHEA Grapalat" w:hAnsi="GHEA Grapalat"/>
          <w:i w:val="0"/>
          <w:sz w:val="24"/>
          <w:szCs w:val="24"/>
        </w:rPr>
        <w:t xml:space="preserve">ировок </w:t>
      </w:r>
      <w:r w:rsidRPr="0084194C">
        <w:rPr>
          <w:rFonts w:ascii="GHEA Grapalat" w:hAnsi="GHEA Grapalat"/>
          <w:i w:val="0"/>
          <w:sz w:val="24"/>
          <w:szCs w:val="24"/>
        </w:rPr>
        <w:t xml:space="preserve">от </w:t>
      </w:r>
      <w:r w:rsidR="00487AB7">
        <w:rPr>
          <w:rFonts w:ascii="GHEA Grapalat" w:hAnsi="GHEA Grapalat"/>
          <w:i w:val="0"/>
          <w:sz w:val="24"/>
          <w:szCs w:val="24"/>
          <w:lang w:val="hy-AM"/>
        </w:rPr>
        <w:t xml:space="preserve">  </w:t>
      </w:r>
      <w:r w:rsidR="00CB471D" w:rsidRPr="00CB471D">
        <w:rPr>
          <w:rFonts w:ascii="GHEA Grapalat" w:hAnsi="GHEA Grapalat"/>
          <w:i w:val="0"/>
          <w:sz w:val="24"/>
          <w:szCs w:val="24"/>
        </w:rPr>
        <w:t>09</w:t>
      </w:r>
      <w:r w:rsidRPr="001977F8">
        <w:rPr>
          <w:rFonts w:ascii="GHEA Grapalat" w:hAnsi="GHEA Grapalat"/>
          <w:i w:val="0"/>
          <w:sz w:val="24"/>
          <w:szCs w:val="24"/>
        </w:rPr>
        <w:t>.</w:t>
      </w:r>
      <w:r w:rsidR="00CB471D" w:rsidRPr="00CB471D">
        <w:rPr>
          <w:rFonts w:ascii="GHEA Grapalat" w:hAnsi="GHEA Grapalat"/>
          <w:i w:val="0"/>
          <w:sz w:val="24"/>
          <w:szCs w:val="24"/>
        </w:rPr>
        <w:t>01</w:t>
      </w:r>
      <w:r w:rsidRPr="001977F8">
        <w:rPr>
          <w:rFonts w:ascii="GHEA Grapalat" w:hAnsi="GHEA Grapalat"/>
          <w:i w:val="0"/>
          <w:sz w:val="24"/>
          <w:szCs w:val="24"/>
        </w:rPr>
        <w:t>.202</w:t>
      </w:r>
      <w:r w:rsidR="00CB471D" w:rsidRPr="00CB471D">
        <w:rPr>
          <w:rFonts w:ascii="GHEA Grapalat" w:hAnsi="GHEA Grapalat"/>
          <w:i w:val="0"/>
          <w:sz w:val="24"/>
          <w:szCs w:val="24"/>
        </w:rPr>
        <w:t>6</w:t>
      </w:r>
      <w:r>
        <w:rPr>
          <w:rFonts w:ascii="GHEA Grapalat" w:hAnsi="GHEA Grapalat"/>
          <w:i w:val="0"/>
          <w:sz w:val="24"/>
          <w:szCs w:val="24"/>
        </w:rPr>
        <w:t xml:space="preserve"> </w:t>
      </w:r>
      <w:r w:rsidRPr="00FD0971">
        <w:rPr>
          <w:rFonts w:ascii="GHEA Grapalat" w:hAnsi="GHEA Grapalat"/>
          <w:i w:val="0"/>
          <w:sz w:val="24"/>
          <w:szCs w:val="24"/>
        </w:rPr>
        <w:t xml:space="preserve">года </w:t>
      </w:r>
      <w:r>
        <w:rPr>
          <w:rFonts w:ascii="GHEA Grapalat" w:hAnsi="GHEA Grapalat"/>
          <w:i w:val="0"/>
          <w:sz w:val="24"/>
          <w:szCs w:val="24"/>
        </w:rPr>
        <w:t>N</w:t>
      </w:r>
      <w:r w:rsidR="002B3DD2" w:rsidRPr="002B3DD2">
        <w:rPr>
          <w:rFonts w:ascii="GHEA Grapalat" w:hAnsi="GHEA Grapalat"/>
          <w:i w:val="0"/>
          <w:sz w:val="24"/>
          <w:szCs w:val="24"/>
        </w:rPr>
        <w:t>1</w:t>
      </w:r>
      <w:r w:rsidRPr="00FD0971">
        <w:rPr>
          <w:rFonts w:ascii="GHEA Grapalat" w:hAnsi="GHEA Grapalat"/>
          <w:i w:val="0"/>
          <w:sz w:val="24"/>
          <w:szCs w:val="24"/>
        </w:rPr>
        <w:t xml:space="preserve"> </w:t>
      </w:r>
      <w:r w:rsidRPr="00413E59">
        <w:rPr>
          <w:rFonts w:ascii="GHEA Grapalat" w:hAnsi="GHEA Grapalat"/>
          <w:i w:val="0"/>
          <w:sz w:val="24"/>
          <w:szCs w:val="24"/>
        </w:rPr>
        <w:t xml:space="preserve"> </w:t>
      </w:r>
      <w:r w:rsidRPr="00E46DE8">
        <w:rPr>
          <w:rFonts w:ascii="GHEA Grapalat" w:hAnsi="GHEA Grapalat"/>
          <w:i w:val="0"/>
          <w:sz w:val="24"/>
          <w:szCs w:val="24"/>
        </w:rPr>
        <w:t xml:space="preserve"> </w:t>
      </w:r>
      <w:r w:rsidRPr="00413E59">
        <w:rPr>
          <w:rFonts w:ascii="GHEA Grapalat" w:hAnsi="GHEA Grapalat"/>
          <w:i w:val="0"/>
          <w:sz w:val="24"/>
          <w:szCs w:val="24"/>
        </w:rPr>
        <w:t xml:space="preserve"> </w:t>
      </w:r>
      <w:r w:rsidRPr="00B9339C">
        <w:rPr>
          <w:rFonts w:ascii="GHEA Grapalat" w:hAnsi="GHEA Grapalat"/>
          <w:i w:val="0"/>
          <w:sz w:val="24"/>
          <w:szCs w:val="24"/>
        </w:rPr>
        <w:t xml:space="preserve"> </w:t>
      </w:r>
      <w:r w:rsidRPr="00E75F64">
        <w:rPr>
          <w:rFonts w:ascii="GHEA Grapalat" w:hAnsi="GHEA Grapalat"/>
          <w:i w:val="0"/>
          <w:sz w:val="24"/>
          <w:szCs w:val="24"/>
        </w:rPr>
        <w:t xml:space="preserve"> </w:t>
      </w:r>
    </w:p>
    <w:p w:rsidR="005E6F75" w:rsidRPr="00E46DE8" w:rsidRDefault="005E6F75" w:rsidP="005E6F75">
      <w:pPr>
        <w:pStyle w:val="a3"/>
        <w:spacing w:after="160" w:line="336" w:lineRule="auto"/>
        <w:ind w:right="565" w:firstLine="0"/>
        <w:jc w:val="center"/>
        <w:rPr>
          <w:rFonts w:ascii="GHEA Grapalat" w:hAnsi="GHEA Grapalat"/>
          <w:i w:val="0"/>
          <w:sz w:val="24"/>
          <w:szCs w:val="24"/>
        </w:rPr>
      </w:pPr>
      <w:r w:rsidRPr="00FD0971">
        <w:rPr>
          <w:rFonts w:ascii="GHEA Grapalat" w:hAnsi="GHEA Grapalat"/>
          <w:i w:val="0"/>
          <w:sz w:val="24"/>
          <w:szCs w:val="24"/>
        </w:rPr>
        <w:t xml:space="preserve">Код запроса котировок </w:t>
      </w:r>
      <w:r>
        <w:rPr>
          <w:rFonts w:ascii="GHEA Grapalat" w:hAnsi="GHEA Grapalat"/>
          <w:i w:val="0"/>
          <w:sz w:val="24"/>
          <w:szCs w:val="24"/>
        </w:rPr>
        <w:t xml:space="preserve"> </w:t>
      </w:r>
      <w:r w:rsidR="00CB471D">
        <w:rPr>
          <w:rFonts w:ascii="GHEA Grapalat" w:hAnsi="GHEA Grapalat"/>
          <w:i w:val="0"/>
          <w:sz w:val="24"/>
          <w:szCs w:val="24"/>
        </w:rPr>
        <w:t>ХММ-GHAPDzB-26/02</w:t>
      </w:r>
      <w:r w:rsidRPr="00413E59">
        <w:rPr>
          <w:rFonts w:ascii="GHEA Grapalat" w:hAnsi="GHEA Grapalat"/>
          <w:i w:val="0"/>
          <w:sz w:val="24"/>
          <w:szCs w:val="24"/>
        </w:rPr>
        <w:t xml:space="preserve"> </w:t>
      </w:r>
      <w:r w:rsidRPr="00FD14D7">
        <w:rPr>
          <w:rFonts w:ascii="GHEA Grapalat" w:hAnsi="GHEA Grapalat"/>
          <w:i w:val="0"/>
          <w:sz w:val="24"/>
          <w:szCs w:val="24"/>
        </w:rPr>
        <w:t xml:space="preserve">  </w:t>
      </w:r>
      <w:r w:rsidRPr="00413E59">
        <w:rPr>
          <w:rFonts w:ascii="GHEA Grapalat" w:hAnsi="GHEA Grapalat"/>
          <w:i w:val="0"/>
          <w:sz w:val="24"/>
          <w:szCs w:val="24"/>
        </w:rPr>
        <w:t xml:space="preserve"> </w:t>
      </w:r>
      <w:r w:rsidRPr="00FD14D7">
        <w:rPr>
          <w:rFonts w:ascii="GHEA Grapalat" w:hAnsi="GHEA Grapalat"/>
          <w:i w:val="0"/>
          <w:sz w:val="24"/>
          <w:szCs w:val="24"/>
        </w:rPr>
        <w:t xml:space="preserve"> </w:t>
      </w:r>
      <w:r w:rsidRPr="00885259">
        <w:rPr>
          <w:rFonts w:ascii="GHEA Grapalat" w:hAnsi="GHEA Grapalat"/>
          <w:i w:val="0"/>
          <w:sz w:val="24"/>
          <w:szCs w:val="24"/>
        </w:rPr>
        <w:t xml:space="preserve">  </w:t>
      </w:r>
      <w:r w:rsidRPr="00FD14D7">
        <w:rPr>
          <w:rFonts w:ascii="GHEA Grapalat" w:hAnsi="GHEA Grapalat"/>
          <w:i w:val="0"/>
          <w:sz w:val="24"/>
          <w:szCs w:val="24"/>
        </w:rPr>
        <w:t xml:space="preserve"> </w:t>
      </w:r>
      <w:r w:rsidRPr="00E75F64">
        <w:rPr>
          <w:rFonts w:ascii="GHEA Grapalat" w:hAnsi="GHEA Grapalat"/>
          <w:i w:val="0"/>
          <w:sz w:val="24"/>
          <w:szCs w:val="24"/>
        </w:rPr>
        <w:t xml:space="preserve"> </w:t>
      </w:r>
      <w:r w:rsidRPr="00FD14D7">
        <w:rPr>
          <w:rFonts w:ascii="GHEA Grapalat" w:hAnsi="GHEA Grapalat"/>
          <w:i w:val="0"/>
          <w:sz w:val="24"/>
          <w:szCs w:val="24"/>
        </w:rPr>
        <w:t xml:space="preserve"> </w:t>
      </w:r>
      <w:r w:rsidRPr="00E75F64">
        <w:rPr>
          <w:rFonts w:ascii="GHEA Grapalat" w:hAnsi="GHEA Grapalat"/>
          <w:i w:val="0"/>
          <w:sz w:val="24"/>
          <w:szCs w:val="24"/>
        </w:rPr>
        <w:t xml:space="preserve">    </w:t>
      </w:r>
      <w:r w:rsidRPr="00FD14D7">
        <w:rPr>
          <w:rFonts w:ascii="GHEA Grapalat" w:hAnsi="GHEA Grapalat"/>
          <w:i w:val="0"/>
          <w:sz w:val="24"/>
          <w:szCs w:val="24"/>
        </w:rPr>
        <w:t xml:space="preserve"> </w:t>
      </w:r>
      <w:r w:rsidRPr="00E75F64">
        <w:rPr>
          <w:rFonts w:ascii="GHEA Grapalat" w:hAnsi="GHEA Grapalat"/>
          <w:i w:val="0"/>
          <w:sz w:val="24"/>
          <w:szCs w:val="24"/>
        </w:rPr>
        <w:t xml:space="preserve"> </w:t>
      </w:r>
      <w:r w:rsidRPr="00FD14D7">
        <w:rPr>
          <w:rFonts w:ascii="GHEA Grapalat" w:hAnsi="GHEA Grapalat"/>
          <w:i w:val="0"/>
          <w:sz w:val="24"/>
          <w:szCs w:val="24"/>
        </w:rPr>
        <w:t xml:space="preserve"> </w:t>
      </w:r>
      <w:r w:rsidRPr="00E46DE8">
        <w:rPr>
          <w:rFonts w:ascii="GHEA Grapalat" w:hAnsi="GHEA Grapalat"/>
          <w:i w:val="0"/>
          <w:sz w:val="24"/>
          <w:szCs w:val="24"/>
        </w:rPr>
        <w:t xml:space="preserve"> </w:t>
      </w:r>
      <w:r w:rsidRPr="00E75F64">
        <w:rPr>
          <w:rFonts w:ascii="GHEA Grapalat" w:hAnsi="GHEA Grapalat"/>
          <w:i w:val="0"/>
          <w:sz w:val="24"/>
          <w:szCs w:val="24"/>
        </w:rPr>
        <w:t xml:space="preserve"> </w:t>
      </w:r>
      <w:r w:rsidRPr="00E46DE8">
        <w:rPr>
          <w:rFonts w:ascii="GHEA Grapalat" w:hAnsi="GHEA Grapalat"/>
          <w:i w:val="0"/>
          <w:sz w:val="24"/>
          <w:szCs w:val="24"/>
        </w:rPr>
        <w:t xml:space="preserve">  </w:t>
      </w:r>
    </w:p>
    <w:p w:rsidR="005E6F75" w:rsidRPr="00FD0971" w:rsidRDefault="005E6F75" w:rsidP="005E6F75">
      <w:pPr>
        <w:pStyle w:val="a3"/>
        <w:spacing w:line="240" w:lineRule="auto"/>
        <w:ind w:firstLine="567"/>
        <w:rPr>
          <w:rFonts w:ascii="GHEA Grapalat" w:hAnsi="GHEA Grapalat"/>
          <w:i w:val="0"/>
          <w:sz w:val="24"/>
          <w:szCs w:val="24"/>
        </w:rPr>
      </w:pPr>
      <w:r w:rsidRPr="00FB551E">
        <w:rPr>
          <w:rFonts w:ascii="GHEA Grapalat" w:hAnsi="GHEA Grapalat"/>
          <w:i w:val="0"/>
          <w:sz w:val="24"/>
          <w:szCs w:val="24"/>
        </w:rPr>
        <w:t xml:space="preserve">Заказчик </w:t>
      </w:r>
      <w:r w:rsidR="002B3DD2">
        <w:rPr>
          <w:rFonts w:ascii="GHEA Grapalat" w:hAnsi="GHEA Grapalat"/>
          <w:i w:val="0"/>
          <w:sz w:val="24"/>
          <w:szCs w:val="24"/>
        </w:rPr>
        <w:t>ГНО</w:t>
      </w:r>
      <w:r w:rsidRPr="00FB551E">
        <w:rPr>
          <w:rFonts w:ascii="GHEA Grapalat" w:hAnsi="GHEA Grapalat"/>
          <w:i w:val="0"/>
          <w:sz w:val="24"/>
          <w:szCs w:val="24"/>
        </w:rPr>
        <w:t xml:space="preserve"> </w:t>
      </w:r>
      <w:r w:rsidR="002B3DD2">
        <w:rPr>
          <w:rFonts w:ascii="GHEA Grapalat" w:hAnsi="GHEA Grapalat"/>
          <w:i w:val="0"/>
          <w:sz w:val="24"/>
          <w:szCs w:val="24"/>
        </w:rPr>
        <w:t>«Специализированный детский дом Харберд»</w:t>
      </w:r>
      <w:r w:rsidRPr="00FB551E">
        <w:rPr>
          <w:rFonts w:ascii="GHEA Grapalat" w:hAnsi="GHEA Grapalat"/>
          <w:i w:val="0"/>
          <w:sz w:val="24"/>
          <w:szCs w:val="24"/>
        </w:rPr>
        <w:t xml:space="preserve">, находящийся по адресу: РА </w:t>
      </w:r>
      <w:r w:rsidR="002B3DD2">
        <w:rPr>
          <w:rFonts w:ascii="GHEA Grapalat" w:hAnsi="GHEA Grapalat"/>
          <w:i w:val="0"/>
          <w:sz w:val="24"/>
          <w:szCs w:val="24"/>
        </w:rPr>
        <w:t>с</w:t>
      </w:r>
      <w:r w:rsidRPr="00FB551E">
        <w:rPr>
          <w:rFonts w:ascii="GHEA Grapalat" w:hAnsi="GHEA Grapalat"/>
          <w:i w:val="0"/>
          <w:sz w:val="24"/>
          <w:szCs w:val="24"/>
        </w:rPr>
        <w:t>.</w:t>
      </w:r>
      <w:r w:rsidR="002B3DD2">
        <w:rPr>
          <w:rFonts w:ascii="GHEA Grapalat" w:hAnsi="GHEA Grapalat"/>
          <w:i w:val="0"/>
          <w:sz w:val="24"/>
          <w:szCs w:val="24"/>
        </w:rPr>
        <w:t xml:space="preserve">Нор </w:t>
      </w:r>
      <w:r w:rsidR="002B3DD2">
        <w:rPr>
          <w:rFonts w:ascii="Calibri" w:hAnsi="Calibri" w:cs="Calibri"/>
          <w:i w:val="0"/>
          <w:sz w:val="24"/>
          <w:szCs w:val="24"/>
        </w:rPr>
        <w:t>Харберд</w:t>
      </w:r>
      <w:r w:rsidRPr="00FB551E">
        <w:rPr>
          <w:rFonts w:ascii="GHEA Grapalat" w:hAnsi="GHEA Grapalat"/>
          <w:i w:val="0"/>
          <w:sz w:val="24"/>
          <w:szCs w:val="24"/>
        </w:rPr>
        <w:t xml:space="preserve">, ул. </w:t>
      </w:r>
      <w:r w:rsidR="002B3DD2">
        <w:rPr>
          <w:rFonts w:ascii="GHEA Grapalat" w:hAnsi="GHEA Grapalat"/>
          <w:i w:val="0"/>
          <w:sz w:val="24"/>
          <w:szCs w:val="24"/>
        </w:rPr>
        <w:t>Баграмян 38</w:t>
      </w:r>
      <w:r w:rsidRPr="00FB551E">
        <w:rPr>
          <w:rFonts w:ascii="GHEA Grapalat" w:hAnsi="GHEA Grapalat"/>
          <w:i w:val="0"/>
          <w:sz w:val="24"/>
          <w:szCs w:val="24"/>
        </w:rPr>
        <w:t xml:space="preserve">, объявляет </w:t>
      </w:r>
      <w:r>
        <w:rPr>
          <w:rFonts w:ascii="GHEA Grapalat" w:hAnsi="GHEA Grapalat"/>
          <w:i w:val="0"/>
          <w:sz w:val="24"/>
          <w:szCs w:val="24"/>
        </w:rPr>
        <w:t>запрос</w:t>
      </w:r>
      <w:r w:rsidRPr="00885259">
        <w:rPr>
          <w:rFonts w:ascii="GHEA Grapalat" w:hAnsi="GHEA Grapalat"/>
          <w:i w:val="0"/>
          <w:sz w:val="24"/>
          <w:szCs w:val="24"/>
        </w:rPr>
        <w:t xml:space="preserve"> котировок</w:t>
      </w:r>
      <w:r w:rsidRPr="00FB551E">
        <w:rPr>
          <w:rFonts w:ascii="GHEA Grapalat" w:hAnsi="GHEA Grapalat"/>
          <w:i w:val="0"/>
          <w:sz w:val="24"/>
          <w:szCs w:val="24"/>
        </w:rPr>
        <w:t>, который проводится одним этапом</w:t>
      </w:r>
      <w:r w:rsidRPr="00FD0971">
        <w:rPr>
          <w:rFonts w:ascii="GHEA Grapalat" w:hAnsi="GHEA Grapalat"/>
          <w:i w:val="0"/>
          <w:sz w:val="24"/>
          <w:szCs w:val="24"/>
        </w:rPr>
        <w:t>.</w:t>
      </w:r>
    </w:p>
    <w:p w:rsidR="00487AB7" w:rsidRPr="009A58DF" w:rsidRDefault="00487AB7" w:rsidP="00487AB7">
      <w:pPr>
        <w:pStyle w:val="a3"/>
        <w:spacing w:line="240" w:lineRule="auto"/>
        <w:ind w:firstLine="567"/>
        <w:rPr>
          <w:rFonts w:ascii="GHEA Grapalat" w:hAnsi="GHEA Grapalat"/>
          <w:i w:val="0"/>
          <w:sz w:val="24"/>
          <w:szCs w:val="24"/>
        </w:rPr>
      </w:pPr>
      <w:r w:rsidRPr="009A58DF">
        <w:rPr>
          <w:rFonts w:ascii="GHEA Grapalat" w:hAnsi="GHEA Grapalat"/>
          <w:i w:val="0"/>
          <w:sz w:val="24"/>
          <w:szCs w:val="24"/>
        </w:rPr>
        <w:t xml:space="preserve">Участнику, отобранному по итогам запроса котировок, в установленном порядке будет предложено заключить договор на поставку </w:t>
      </w:r>
      <w:r>
        <w:rPr>
          <w:rFonts w:ascii="GHEA Grapalat" w:hAnsi="GHEA Grapalat"/>
          <w:i w:val="0"/>
          <w:sz w:val="24"/>
          <w:szCs w:val="24"/>
        </w:rPr>
        <w:t>электротехническ</w:t>
      </w:r>
      <w:r w:rsidRPr="00806B9A">
        <w:rPr>
          <w:rFonts w:ascii="GHEA Grapalat" w:hAnsi="GHEA Grapalat"/>
          <w:i w:val="0"/>
          <w:sz w:val="24"/>
          <w:szCs w:val="24"/>
        </w:rPr>
        <w:t>их товаров</w:t>
      </w:r>
      <w:r w:rsidRPr="00D56597">
        <w:rPr>
          <w:rFonts w:ascii="GHEA Grapalat" w:hAnsi="GHEA Grapalat"/>
          <w:i w:val="0"/>
          <w:sz w:val="24"/>
          <w:szCs w:val="24"/>
        </w:rPr>
        <w:t xml:space="preserve"> и строительных материало</w:t>
      </w:r>
      <w:r w:rsidRPr="00806B9A">
        <w:rPr>
          <w:rFonts w:ascii="GHEA Grapalat" w:hAnsi="GHEA Grapalat"/>
          <w:i w:val="0"/>
          <w:sz w:val="24"/>
          <w:szCs w:val="24"/>
        </w:rPr>
        <w:t>в</w:t>
      </w:r>
      <w:r w:rsidRPr="00D56597">
        <w:rPr>
          <w:rFonts w:ascii="GHEA Grapalat" w:hAnsi="GHEA Grapalat"/>
          <w:i w:val="0"/>
          <w:sz w:val="24"/>
          <w:szCs w:val="24"/>
        </w:rPr>
        <w:t xml:space="preserve"> </w:t>
      </w:r>
      <w:r w:rsidRPr="009A58DF">
        <w:rPr>
          <w:rFonts w:ascii="GHEA Grapalat" w:hAnsi="GHEA Grapalat"/>
          <w:i w:val="0"/>
          <w:sz w:val="24"/>
          <w:szCs w:val="24"/>
        </w:rPr>
        <w:t xml:space="preserve">(далее — договор). </w:t>
      </w:r>
    </w:p>
    <w:p w:rsidR="005E6F75" w:rsidRPr="009044F1" w:rsidRDefault="005E6F75" w:rsidP="005E6F75">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5E6F75" w:rsidRPr="00F677F1" w:rsidRDefault="005E6F75" w:rsidP="005E6F75">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5E6F75" w:rsidRPr="003F762C" w:rsidRDefault="005E6F75" w:rsidP="005E6F75">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5E6F75" w:rsidRPr="00D5443D" w:rsidRDefault="005E6F75" w:rsidP="005E6F75">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5E6F75" w:rsidRPr="000F11E5" w:rsidRDefault="005E6F75" w:rsidP="005E6F75">
      <w:pPr>
        <w:pStyle w:val="a3"/>
        <w:widowControl w:val="0"/>
        <w:spacing w:after="160" w:line="240" w:lineRule="auto"/>
        <w:ind w:firstLine="567"/>
        <w:rPr>
          <w:rFonts w:ascii="GHEA Grapalat" w:hAnsi="GHEA Grapalat"/>
          <w:i w:val="0"/>
          <w:sz w:val="24"/>
          <w:szCs w:val="24"/>
        </w:rPr>
      </w:pPr>
      <w:r w:rsidRPr="000F11E5">
        <w:rPr>
          <w:rFonts w:ascii="GHEA Grapalat" w:hAnsi="GHEA Grapalat"/>
          <w:i w:val="0"/>
          <w:sz w:val="24"/>
          <w:szCs w:val="24"/>
        </w:rPr>
        <w:t xml:space="preserve">Заявки на </w:t>
      </w:r>
      <w:r w:rsidRPr="00FD0971">
        <w:rPr>
          <w:rFonts w:ascii="GHEA Grapalat" w:hAnsi="GHEA Grapalat"/>
          <w:i w:val="0"/>
          <w:sz w:val="24"/>
          <w:szCs w:val="24"/>
        </w:rPr>
        <w:t xml:space="preserve">запроса котировок </w:t>
      </w:r>
      <w:r>
        <w:rPr>
          <w:rFonts w:ascii="GHEA Grapalat" w:hAnsi="GHEA Grapalat"/>
          <w:i w:val="0"/>
          <w:sz w:val="24"/>
          <w:szCs w:val="24"/>
        </w:rPr>
        <w:t xml:space="preserve"> </w:t>
      </w:r>
      <w:r w:rsidRPr="000F11E5">
        <w:rPr>
          <w:rFonts w:ascii="GHEA Grapalat" w:hAnsi="GHEA Grapalat"/>
          <w:i w:val="0"/>
          <w:sz w:val="24"/>
          <w:szCs w:val="24"/>
        </w:rPr>
        <w:t>необходимо подавать по адресу</w:t>
      </w:r>
      <w:r w:rsidRPr="000F11E5">
        <w:rPr>
          <w:rFonts w:ascii="GHEA Grapalat" w:hAnsi="GHEA Grapalat"/>
          <w:i w:val="0"/>
          <w:spacing w:val="6"/>
          <w:sz w:val="24"/>
          <w:szCs w:val="24"/>
        </w:rPr>
        <w:t xml:space="preserve"> </w:t>
      </w:r>
      <w:r w:rsidRPr="009F7C63">
        <w:rPr>
          <w:rFonts w:ascii="GHEA Grapalat" w:hAnsi="GHEA Grapalat"/>
          <w:i w:val="0"/>
          <w:sz w:val="24"/>
          <w:szCs w:val="24"/>
        </w:rPr>
        <w:t xml:space="preserve">РА </w:t>
      </w:r>
      <w:r w:rsidR="002B3DD2">
        <w:rPr>
          <w:rFonts w:ascii="GHEA Grapalat" w:hAnsi="GHEA Grapalat"/>
          <w:i w:val="0"/>
          <w:sz w:val="24"/>
          <w:szCs w:val="24"/>
        </w:rPr>
        <w:t>с.Нор Харберд, ул. Баграмян 38</w:t>
      </w:r>
      <w:r w:rsidRPr="009F7C63">
        <w:rPr>
          <w:rFonts w:ascii="GHEA Grapalat" w:hAnsi="GHEA Grapalat"/>
          <w:i w:val="0"/>
          <w:sz w:val="24"/>
          <w:szCs w:val="24"/>
        </w:rPr>
        <w:t>, в докум</w:t>
      </w:r>
      <w:r>
        <w:rPr>
          <w:rFonts w:ascii="GHEA Grapalat" w:hAnsi="GHEA Grapalat"/>
          <w:i w:val="0"/>
          <w:sz w:val="24"/>
          <w:szCs w:val="24"/>
        </w:rPr>
        <w:t xml:space="preserve">ентарной форме, до </w:t>
      </w:r>
      <w:r w:rsidRPr="00FD14D7">
        <w:rPr>
          <w:rFonts w:ascii="GHEA Grapalat" w:hAnsi="GHEA Grapalat"/>
          <w:i w:val="0"/>
          <w:sz w:val="24"/>
          <w:szCs w:val="24"/>
        </w:rPr>
        <w:t>1</w:t>
      </w:r>
      <w:r w:rsidR="002B3DD2">
        <w:rPr>
          <w:rFonts w:ascii="GHEA Grapalat" w:hAnsi="GHEA Grapalat"/>
          <w:i w:val="0"/>
          <w:sz w:val="24"/>
          <w:szCs w:val="24"/>
        </w:rPr>
        <w:t>3</w:t>
      </w:r>
      <w:r>
        <w:rPr>
          <w:rFonts w:ascii="GHEA Grapalat" w:hAnsi="GHEA Grapalat"/>
          <w:i w:val="0"/>
          <w:sz w:val="24"/>
          <w:szCs w:val="24"/>
        </w:rPr>
        <w:t xml:space="preserve">:00 часов </w:t>
      </w:r>
      <w:r w:rsidR="002B3DD2">
        <w:rPr>
          <w:rFonts w:ascii="GHEA Grapalat" w:hAnsi="GHEA Grapalat"/>
          <w:i w:val="0"/>
          <w:sz w:val="24"/>
          <w:szCs w:val="24"/>
        </w:rPr>
        <w:t>7</w:t>
      </w:r>
      <w:r w:rsidRPr="009F7C63">
        <w:rPr>
          <w:rFonts w:ascii="GHEA Grapalat" w:hAnsi="GHEA Grapalat"/>
          <w:i w:val="0"/>
          <w:sz w:val="24"/>
          <w:szCs w:val="24"/>
        </w:rPr>
        <w:t xml:space="preserve">-го дня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5E6F75" w:rsidRPr="009F7C63" w:rsidRDefault="005E6F75" w:rsidP="005E6F75">
      <w:pPr>
        <w:pStyle w:val="a3"/>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Pr="009F7C63">
        <w:rPr>
          <w:rFonts w:ascii="GHEA Grapalat" w:hAnsi="GHEA Grapalat"/>
          <w:i w:val="0"/>
          <w:sz w:val="24"/>
          <w:szCs w:val="24"/>
        </w:rPr>
        <w:t xml:space="preserve">РА </w:t>
      </w:r>
      <w:r w:rsidR="002B3DD2">
        <w:rPr>
          <w:rFonts w:ascii="GHEA Grapalat" w:hAnsi="GHEA Grapalat"/>
          <w:i w:val="0"/>
          <w:sz w:val="24"/>
          <w:szCs w:val="24"/>
        </w:rPr>
        <w:t>с.Нор Харберд, ул. Баграмян 38</w:t>
      </w:r>
      <w:r>
        <w:rPr>
          <w:rFonts w:ascii="GHEA Grapalat" w:hAnsi="GHEA Grapalat"/>
          <w:i w:val="0"/>
          <w:sz w:val="24"/>
          <w:szCs w:val="24"/>
        </w:rPr>
        <w:t>, в 1</w:t>
      </w:r>
      <w:r w:rsidR="002B3DD2">
        <w:rPr>
          <w:rFonts w:ascii="GHEA Grapalat" w:hAnsi="GHEA Grapalat"/>
          <w:i w:val="0"/>
          <w:sz w:val="24"/>
          <w:szCs w:val="24"/>
        </w:rPr>
        <w:t>3</w:t>
      </w:r>
      <w:r>
        <w:rPr>
          <w:rFonts w:ascii="GHEA Grapalat" w:hAnsi="GHEA Grapalat"/>
          <w:i w:val="0"/>
          <w:sz w:val="24"/>
          <w:szCs w:val="24"/>
        </w:rPr>
        <w:t>:</w:t>
      </w:r>
      <w:r w:rsidRPr="00885259">
        <w:rPr>
          <w:rFonts w:ascii="GHEA Grapalat" w:hAnsi="GHEA Grapalat"/>
          <w:i w:val="0"/>
          <w:sz w:val="24"/>
          <w:szCs w:val="24"/>
        </w:rPr>
        <w:t>0</w:t>
      </w:r>
      <w:r>
        <w:rPr>
          <w:rFonts w:ascii="GHEA Grapalat" w:hAnsi="GHEA Grapalat"/>
          <w:i w:val="0"/>
          <w:sz w:val="24"/>
          <w:szCs w:val="24"/>
        </w:rPr>
        <w:t>0 часов</w:t>
      </w:r>
      <w:r w:rsidRPr="001977F8">
        <w:rPr>
          <w:rFonts w:ascii="GHEA Grapalat" w:hAnsi="GHEA Grapalat"/>
          <w:i w:val="0"/>
          <w:sz w:val="24"/>
          <w:szCs w:val="24"/>
        </w:rPr>
        <w:t xml:space="preserve">, </w:t>
      </w:r>
      <w:r w:rsidR="00CB471D">
        <w:rPr>
          <w:rFonts w:ascii="GHEA Grapalat" w:hAnsi="GHEA Grapalat"/>
          <w:i w:val="0"/>
          <w:sz w:val="24"/>
          <w:szCs w:val="24"/>
          <w:lang w:val="en-US"/>
        </w:rPr>
        <w:t>16</w:t>
      </w:r>
      <w:r w:rsidR="00AF4494">
        <w:rPr>
          <w:rFonts w:ascii="GHEA Grapalat" w:hAnsi="GHEA Grapalat"/>
          <w:i w:val="0"/>
          <w:sz w:val="24"/>
          <w:szCs w:val="24"/>
        </w:rPr>
        <w:t>.01</w:t>
      </w:r>
      <w:r w:rsidRPr="005D44A2">
        <w:rPr>
          <w:rFonts w:ascii="GHEA Grapalat" w:hAnsi="GHEA Grapalat"/>
          <w:i w:val="0"/>
          <w:sz w:val="24"/>
          <w:szCs w:val="24"/>
        </w:rPr>
        <w:t>.202</w:t>
      </w:r>
      <w:r w:rsidR="00AF4494" w:rsidRPr="00D967B8">
        <w:rPr>
          <w:rFonts w:ascii="GHEA Grapalat" w:hAnsi="GHEA Grapalat"/>
          <w:i w:val="0"/>
          <w:sz w:val="24"/>
          <w:szCs w:val="24"/>
        </w:rPr>
        <w:t>6</w:t>
      </w:r>
      <w:r w:rsidRPr="005D44A2">
        <w:rPr>
          <w:rFonts w:ascii="GHEA Grapalat" w:hAnsi="GHEA Grapalat"/>
          <w:i w:val="0"/>
          <w:sz w:val="24"/>
          <w:szCs w:val="24"/>
        </w:rPr>
        <w:t>г.</w:t>
      </w:r>
    </w:p>
    <w:p w:rsidR="005E6F75" w:rsidRPr="001B32D9" w:rsidRDefault="005E6F75" w:rsidP="005E6F75">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9E6649" w:rsidRPr="009F7C63" w:rsidRDefault="009E6649" w:rsidP="009E6649">
      <w:pPr>
        <w:pStyle w:val="a3"/>
        <w:spacing w:after="160" w:line="240" w:lineRule="auto"/>
        <w:ind w:firstLine="567"/>
        <w:rPr>
          <w:rFonts w:ascii="GHEA Grapalat" w:hAnsi="GHEA Grapalat"/>
          <w:i w:val="0"/>
          <w:sz w:val="24"/>
          <w:szCs w:val="24"/>
        </w:rPr>
      </w:pPr>
      <w:r w:rsidRPr="009F7C63">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Pr>
          <w:rFonts w:ascii="GHEA Grapalat" w:hAnsi="GHEA Grapalat"/>
          <w:i w:val="0"/>
          <w:sz w:val="24"/>
          <w:szCs w:val="24"/>
        </w:rPr>
        <w:t>Нарине Абраамяну.</w:t>
      </w:r>
    </w:p>
    <w:p w:rsidR="009E6649" w:rsidRPr="009F7C63" w:rsidRDefault="009E6649" w:rsidP="009E6649">
      <w:pPr>
        <w:ind w:firstLine="708"/>
        <w:jc w:val="both"/>
        <w:rPr>
          <w:rFonts w:ascii="GHEA Grapalat" w:hAnsi="GHEA Grapalat"/>
        </w:rPr>
      </w:pPr>
      <w:r w:rsidRPr="009F7C63">
        <w:rPr>
          <w:rFonts w:ascii="GHEA Grapalat" w:hAnsi="GHEA Grapalat"/>
        </w:rPr>
        <w:t xml:space="preserve">               тел. 0</w:t>
      </w:r>
      <w:r w:rsidR="002B3DD2">
        <w:rPr>
          <w:rFonts w:ascii="GHEA Grapalat" w:hAnsi="GHEA Grapalat"/>
        </w:rPr>
        <w:t>77</w:t>
      </w:r>
      <w:r w:rsidRPr="009F7C63">
        <w:rPr>
          <w:rFonts w:ascii="GHEA Grapalat" w:hAnsi="GHEA Grapalat"/>
        </w:rPr>
        <w:t xml:space="preserve"> </w:t>
      </w:r>
      <w:r w:rsidR="002B3DD2">
        <w:rPr>
          <w:rFonts w:ascii="GHEA Grapalat" w:hAnsi="GHEA Grapalat"/>
        </w:rPr>
        <w:t>04 02 28</w:t>
      </w:r>
    </w:p>
    <w:p w:rsidR="009E6649" w:rsidRPr="003E4E74" w:rsidRDefault="009E6649" w:rsidP="009E6649">
      <w:pPr>
        <w:pStyle w:val="a3"/>
        <w:spacing w:line="240" w:lineRule="auto"/>
        <w:jc w:val="left"/>
        <w:rPr>
          <w:rFonts w:ascii="GHEA Grapalat" w:hAnsi="GHEA Grapalat"/>
          <w:i w:val="0"/>
          <w:sz w:val="22"/>
          <w:szCs w:val="22"/>
          <w:lang w:val="af-ZA"/>
        </w:rPr>
      </w:pPr>
      <w:r w:rsidRPr="009F7C63">
        <w:rPr>
          <w:rFonts w:ascii="GHEA Grapalat" w:hAnsi="GHEA Grapalat"/>
        </w:rPr>
        <w:t xml:space="preserve">       эл.почта. </w:t>
      </w:r>
      <w:hyperlink r:id="rId8" w:history="1">
        <w:r w:rsidR="002B3DD2" w:rsidRPr="00EB16D0">
          <w:rPr>
            <w:rStyle w:val="a9"/>
            <w:rFonts w:ascii="GHEA Grapalat" w:hAnsi="GHEA Grapalat"/>
            <w:lang w:val="en-US"/>
          </w:rPr>
          <w:t>emma</w:t>
        </w:r>
        <w:r w:rsidR="002B3DD2" w:rsidRPr="00CB471D">
          <w:rPr>
            <w:rStyle w:val="a9"/>
            <w:rFonts w:ascii="GHEA Grapalat" w:hAnsi="GHEA Grapalat"/>
          </w:rPr>
          <w:t>.</w:t>
        </w:r>
        <w:r w:rsidR="002B3DD2" w:rsidRPr="00EB16D0">
          <w:rPr>
            <w:rStyle w:val="a9"/>
            <w:rFonts w:ascii="GHEA Grapalat" w:hAnsi="GHEA Grapalat"/>
            <w:lang w:val="en-US"/>
          </w:rPr>
          <w:t>melkonyan</w:t>
        </w:r>
        <w:r w:rsidR="002B3DD2" w:rsidRPr="00CB471D">
          <w:rPr>
            <w:rStyle w:val="a9"/>
            <w:rFonts w:ascii="GHEA Grapalat" w:hAnsi="GHEA Grapalat"/>
          </w:rPr>
          <w:t>.95@</w:t>
        </w:r>
        <w:r w:rsidR="002B3DD2" w:rsidRPr="00EB16D0">
          <w:rPr>
            <w:rStyle w:val="a9"/>
            <w:rFonts w:ascii="GHEA Grapalat" w:hAnsi="GHEA Grapalat"/>
            <w:lang w:val="en-US"/>
          </w:rPr>
          <w:t>mail</w:t>
        </w:r>
        <w:r w:rsidR="002B3DD2" w:rsidRPr="00CB471D">
          <w:rPr>
            <w:rStyle w:val="a9"/>
            <w:rFonts w:ascii="GHEA Grapalat" w:hAnsi="GHEA Grapalat"/>
          </w:rPr>
          <w:t>.</w:t>
        </w:r>
        <w:r w:rsidR="002B3DD2" w:rsidRPr="00EB16D0">
          <w:rPr>
            <w:rStyle w:val="a9"/>
            <w:rFonts w:ascii="GHEA Grapalat" w:hAnsi="GHEA Grapalat"/>
            <w:lang w:val="en-US"/>
          </w:rPr>
          <w:t>ru</w:t>
        </w:r>
      </w:hyperlink>
      <w:r w:rsidR="002B3DD2">
        <w:rPr>
          <w:rStyle w:val="a9"/>
          <w:rFonts w:ascii="GHEA Grapalat" w:hAnsi="GHEA Grapalat"/>
          <w:lang w:val="af-ZA"/>
        </w:rPr>
        <w:t xml:space="preserve"> </w:t>
      </w:r>
    </w:p>
    <w:p w:rsidR="009E6649" w:rsidRPr="009F7C63" w:rsidRDefault="009E6649" w:rsidP="009E6649">
      <w:pPr>
        <w:ind w:firstLine="708"/>
        <w:jc w:val="both"/>
        <w:rPr>
          <w:rFonts w:ascii="GHEA Grapalat" w:hAnsi="GHEA Grapalat"/>
        </w:rPr>
      </w:pPr>
      <w:r w:rsidRPr="009F7C63">
        <w:rPr>
          <w:rFonts w:ascii="GHEA Grapalat" w:hAnsi="GHEA Grapalat"/>
        </w:rPr>
        <w:t xml:space="preserve">      Заказчик. </w:t>
      </w:r>
      <w:r w:rsidR="002B3DD2">
        <w:rPr>
          <w:rFonts w:ascii="GHEA Grapalat" w:hAnsi="GHEA Grapalat"/>
        </w:rPr>
        <w:t>ГНО</w:t>
      </w:r>
      <w:r w:rsidRPr="009F7C63">
        <w:rPr>
          <w:rFonts w:ascii="GHEA Grapalat" w:hAnsi="GHEA Grapalat"/>
        </w:rPr>
        <w:t xml:space="preserve"> </w:t>
      </w:r>
      <w:r w:rsidR="002B3DD2">
        <w:rPr>
          <w:rFonts w:ascii="GHEA Grapalat" w:hAnsi="GHEA Grapalat"/>
        </w:rPr>
        <w:t>«Специализированный детский дом Харберд»</w:t>
      </w:r>
    </w:p>
    <w:p w:rsidR="005E6F75" w:rsidRPr="001B32D9" w:rsidRDefault="005E6F75" w:rsidP="005E6F75">
      <w:pPr>
        <w:pStyle w:val="a3"/>
        <w:widowControl w:val="0"/>
        <w:spacing w:after="160" w:line="240" w:lineRule="auto"/>
        <w:ind w:firstLine="567"/>
        <w:rPr>
          <w:rFonts w:ascii="GHEA Grapalat" w:hAnsi="GHEA Grapalat"/>
          <w:i w:val="0"/>
          <w:sz w:val="24"/>
          <w:szCs w:val="24"/>
        </w:rPr>
      </w:pPr>
    </w:p>
    <w:p w:rsidR="005E6F75" w:rsidRPr="00E75F64" w:rsidRDefault="005E6F75" w:rsidP="005E6F75">
      <w:pPr>
        <w:pStyle w:val="aa"/>
        <w:widowControl w:val="0"/>
        <w:spacing w:after="160"/>
        <w:ind w:firstLine="567"/>
        <w:jc w:val="right"/>
        <w:rPr>
          <w:rFonts w:ascii="GHEA Grapalat" w:hAnsi="GHEA Grapalat"/>
          <w:i/>
        </w:rPr>
      </w:pPr>
    </w:p>
    <w:p w:rsidR="005E6F75" w:rsidRPr="00E75F64" w:rsidRDefault="005E6F75" w:rsidP="005E6F75">
      <w:pPr>
        <w:pStyle w:val="aa"/>
        <w:widowControl w:val="0"/>
        <w:spacing w:after="160"/>
        <w:ind w:firstLine="567"/>
        <w:jc w:val="right"/>
        <w:rPr>
          <w:rFonts w:ascii="GHEA Grapalat" w:hAnsi="GHEA Grapalat"/>
          <w:i/>
        </w:rPr>
      </w:pPr>
    </w:p>
    <w:p w:rsidR="005E6F75" w:rsidRPr="00E75F64" w:rsidRDefault="005E6F75" w:rsidP="005E6F75">
      <w:pPr>
        <w:pStyle w:val="aa"/>
        <w:widowControl w:val="0"/>
        <w:spacing w:after="160"/>
        <w:ind w:firstLine="567"/>
        <w:jc w:val="right"/>
        <w:rPr>
          <w:rFonts w:ascii="GHEA Grapalat" w:hAnsi="GHEA Grapalat"/>
          <w:i/>
        </w:rPr>
      </w:pPr>
    </w:p>
    <w:p w:rsidR="005E6F75" w:rsidRDefault="005E6F75" w:rsidP="005E6F75">
      <w:pPr>
        <w:pStyle w:val="aa"/>
        <w:widowControl w:val="0"/>
        <w:spacing w:after="160"/>
        <w:ind w:firstLine="567"/>
        <w:jc w:val="right"/>
        <w:rPr>
          <w:rFonts w:ascii="GHEA Grapalat" w:hAnsi="GHEA Grapalat"/>
          <w:i/>
        </w:rPr>
      </w:pPr>
    </w:p>
    <w:p w:rsidR="005E6F75" w:rsidRPr="009044F1" w:rsidRDefault="005E6F75" w:rsidP="005E6F75">
      <w:pPr>
        <w:pStyle w:val="aa"/>
        <w:widowControl w:val="0"/>
        <w:spacing w:after="0" w:line="276" w:lineRule="auto"/>
        <w:ind w:firstLine="567"/>
        <w:jc w:val="right"/>
        <w:rPr>
          <w:rFonts w:ascii="GHEA Grapalat" w:hAnsi="GHEA Grapalat" w:cs="Sylfaen"/>
          <w:i/>
        </w:rPr>
      </w:pPr>
      <w:r w:rsidRPr="009044F1">
        <w:rPr>
          <w:rFonts w:ascii="GHEA Grapalat" w:hAnsi="GHEA Grapalat"/>
          <w:i/>
        </w:rPr>
        <w:t>Утверждено</w:t>
      </w:r>
    </w:p>
    <w:p w:rsidR="005E6F75" w:rsidRPr="00016450" w:rsidRDefault="005E6F75" w:rsidP="005E6F75">
      <w:pPr>
        <w:pStyle w:val="aa"/>
        <w:widowControl w:val="0"/>
        <w:spacing w:after="0" w:line="276" w:lineRule="auto"/>
        <w:ind w:firstLine="567"/>
        <w:jc w:val="right"/>
        <w:rPr>
          <w:rFonts w:ascii="GHEA Grapalat" w:hAnsi="GHEA Grapalat"/>
          <w:i/>
        </w:rPr>
      </w:pPr>
      <w:r w:rsidRPr="00016450">
        <w:rPr>
          <w:rFonts w:ascii="GHEA Grapalat" w:hAnsi="GHEA Grapalat"/>
        </w:rPr>
        <w:t>Решением Оценочной комиссии</w:t>
      </w:r>
      <w:r w:rsidRPr="00016450">
        <w:rPr>
          <w:rFonts w:ascii="GHEA Grapalat" w:hAnsi="GHEA Grapalat"/>
          <w:i/>
        </w:rPr>
        <w:t xml:space="preserve"> </w:t>
      </w:r>
      <w:r w:rsidRPr="00515889">
        <w:rPr>
          <w:rFonts w:ascii="GHEA Grapalat" w:hAnsi="GHEA Grapalat" w:cs="Sylfaen"/>
          <w:i/>
        </w:rPr>
        <w:br/>
      </w:r>
      <w:r w:rsidRPr="00016450">
        <w:rPr>
          <w:rFonts w:ascii="GHEA Grapalat" w:hAnsi="GHEA Grapalat"/>
          <w:i/>
        </w:rPr>
        <w:t xml:space="preserve">запроса котировок под кодом </w:t>
      </w:r>
      <w:r w:rsidR="00CB471D">
        <w:rPr>
          <w:rFonts w:ascii="GHEA Grapalat" w:hAnsi="GHEA Grapalat"/>
          <w:i/>
        </w:rPr>
        <w:t>ХММ-GHAPDzB-26/02</w:t>
      </w:r>
      <w:r w:rsidRPr="00515889">
        <w:rPr>
          <w:rFonts w:ascii="GHEA Grapalat" w:hAnsi="GHEA Grapalat" w:cs="Times Armenian"/>
          <w:i/>
        </w:rPr>
        <w:br/>
      </w:r>
      <w:r>
        <w:rPr>
          <w:rFonts w:ascii="GHEA Grapalat" w:hAnsi="GHEA Grapalat"/>
          <w:i/>
        </w:rPr>
        <w:t xml:space="preserve">№ </w:t>
      </w:r>
      <w:r w:rsidRPr="00C90F08">
        <w:rPr>
          <w:rFonts w:ascii="GHEA Grapalat" w:hAnsi="GHEA Grapalat"/>
          <w:i/>
        </w:rPr>
        <w:t xml:space="preserve"> </w:t>
      </w:r>
      <w:r w:rsidR="002B3DD2" w:rsidRPr="002B3DD2">
        <w:rPr>
          <w:rFonts w:ascii="GHEA Grapalat" w:hAnsi="GHEA Grapalat"/>
          <w:i/>
        </w:rPr>
        <w:t>2</w:t>
      </w:r>
      <w:r w:rsidRPr="00515889">
        <w:rPr>
          <w:rFonts w:ascii="GHEA Grapalat" w:hAnsi="GHEA Grapalat"/>
          <w:i/>
        </w:rPr>
        <w:tab/>
      </w:r>
      <w:r>
        <w:rPr>
          <w:rFonts w:ascii="GHEA Grapalat" w:hAnsi="GHEA Grapalat"/>
          <w:i/>
        </w:rPr>
        <w:t xml:space="preserve">от </w:t>
      </w:r>
      <w:r w:rsidR="00CB471D" w:rsidRPr="00CB471D">
        <w:rPr>
          <w:rFonts w:ascii="GHEA Grapalat" w:hAnsi="GHEA Grapalat"/>
          <w:i/>
        </w:rPr>
        <w:t>09</w:t>
      </w:r>
      <w:r w:rsidR="00734510">
        <w:rPr>
          <w:rFonts w:ascii="GHEA Grapalat" w:hAnsi="GHEA Grapalat"/>
          <w:i/>
        </w:rPr>
        <w:t>.</w:t>
      </w:r>
      <w:r w:rsidR="00CB471D" w:rsidRPr="00CB471D">
        <w:rPr>
          <w:rFonts w:ascii="GHEA Grapalat" w:hAnsi="GHEA Grapalat"/>
          <w:i/>
        </w:rPr>
        <w:t>01</w:t>
      </w:r>
      <w:r w:rsidRPr="002C398B">
        <w:rPr>
          <w:rFonts w:ascii="GHEA Grapalat" w:hAnsi="GHEA Grapalat"/>
          <w:i/>
        </w:rPr>
        <w:t>.202</w:t>
      </w:r>
      <w:r w:rsidR="00CB471D" w:rsidRPr="00CB471D">
        <w:rPr>
          <w:rFonts w:ascii="GHEA Grapalat" w:hAnsi="GHEA Grapalat"/>
          <w:i/>
        </w:rPr>
        <w:t>6</w:t>
      </w:r>
      <w:r w:rsidRPr="002C398B">
        <w:rPr>
          <w:rFonts w:ascii="GHEA Grapalat" w:hAnsi="GHEA Grapalat"/>
          <w:i/>
        </w:rPr>
        <w:t>г</w:t>
      </w:r>
      <w:r w:rsidRPr="00016450">
        <w:rPr>
          <w:rFonts w:ascii="GHEA Grapalat" w:hAnsi="GHEA Grapalat"/>
          <w:i/>
        </w:rPr>
        <w:t>.</w:t>
      </w:r>
    </w:p>
    <w:p w:rsidR="005E6F75" w:rsidRPr="009044F1" w:rsidRDefault="005E6F75" w:rsidP="005E6F75">
      <w:pPr>
        <w:pStyle w:val="aa"/>
        <w:widowControl w:val="0"/>
        <w:spacing w:after="160"/>
        <w:ind w:right="-7" w:firstLine="567"/>
        <w:jc w:val="center"/>
        <w:rPr>
          <w:rFonts w:ascii="GHEA Grapalat" w:hAnsi="GHEA Grapalat"/>
        </w:rPr>
      </w:pPr>
    </w:p>
    <w:p w:rsidR="005E6F75" w:rsidRPr="003A1EBB" w:rsidRDefault="005E6F75" w:rsidP="005E6F75">
      <w:pPr>
        <w:pStyle w:val="aa"/>
        <w:widowControl w:val="0"/>
        <w:spacing w:after="160"/>
        <w:ind w:right="-7" w:firstLine="567"/>
        <w:jc w:val="center"/>
        <w:rPr>
          <w:rFonts w:ascii="GHEA Grapalat" w:hAnsi="GHEA Grapalat"/>
        </w:rPr>
      </w:pPr>
    </w:p>
    <w:p w:rsidR="005E6F75" w:rsidRPr="003A1EBB" w:rsidRDefault="005E6F75" w:rsidP="005E6F75">
      <w:pPr>
        <w:pStyle w:val="aa"/>
        <w:widowControl w:val="0"/>
        <w:spacing w:after="160"/>
        <w:ind w:right="-7" w:firstLine="567"/>
        <w:jc w:val="center"/>
        <w:rPr>
          <w:rFonts w:ascii="GHEA Grapalat" w:hAnsi="GHEA Grapalat"/>
        </w:rPr>
      </w:pPr>
    </w:p>
    <w:p w:rsidR="005E6F75" w:rsidRPr="002106B9" w:rsidRDefault="002B3DD2" w:rsidP="005E6F75">
      <w:pPr>
        <w:pStyle w:val="aa"/>
        <w:widowControl w:val="0"/>
        <w:spacing w:after="160" w:line="360" w:lineRule="auto"/>
        <w:ind w:right="-7"/>
        <w:jc w:val="center"/>
        <w:rPr>
          <w:rFonts w:ascii="GHEA Grapalat" w:hAnsi="GHEA Grapalat"/>
          <w:sz w:val="26"/>
        </w:rPr>
      </w:pPr>
      <w:r>
        <w:rPr>
          <w:rFonts w:ascii="GHEA Grapalat" w:hAnsi="GHEA Grapalat"/>
          <w:sz w:val="26"/>
        </w:rPr>
        <w:t>ГНО</w:t>
      </w:r>
      <w:r w:rsidR="005E6F75" w:rsidRPr="002106B9">
        <w:rPr>
          <w:rFonts w:ascii="GHEA Grapalat" w:hAnsi="GHEA Grapalat"/>
          <w:sz w:val="26"/>
        </w:rPr>
        <w:t xml:space="preserve"> </w:t>
      </w:r>
      <w:r>
        <w:rPr>
          <w:rFonts w:ascii="GHEA Grapalat" w:hAnsi="GHEA Grapalat"/>
          <w:sz w:val="26"/>
        </w:rPr>
        <w:t>«Специализированный детский дом Харберд»</w:t>
      </w:r>
    </w:p>
    <w:p w:rsidR="005E6F75" w:rsidRPr="00016450" w:rsidRDefault="005E6F75" w:rsidP="005E6F75">
      <w:pPr>
        <w:pStyle w:val="aa"/>
        <w:widowControl w:val="0"/>
        <w:spacing w:after="160" w:line="360" w:lineRule="auto"/>
        <w:ind w:right="-7"/>
        <w:jc w:val="center"/>
        <w:rPr>
          <w:rFonts w:ascii="GHEA Grapalat" w:hAnsi="GHEA Grapalat"/>
        </w:rPr>
      </w:pPr>
    </w:p>
    <w:p w:rsidR="005E6F75" w:rsidRPr="00016450" w:rsidRDefault="005E6F75" w:rsidP="005E6F75">
      <w:pPr>
        <w:pStyle w:val="aa"/>
        <w:widowControl w:val="0"/>
        <w:spacing w:after="160" w:line="360" w:lineRule="auto"/>
        <w:ind w:right="-7"/>
        <w:jc w:val="center"/>
        <w:rPr>
          <w:rFonts w:ascii="GHEA Grapalat" w:hAnsi="GHEA Grapalat" w:cs="Sylfaen"/>
        </w:rPr>
      </w:pPr>
      <w:r>
        <w:rPr>
          <w:rFonts w:ascii="GHEA Grapalat" w:hAnsi="GHEA Grapalat"/>
        </w:rPr>
        <w:t>ПРИГЛАШЕНИ</w:t>
      </w:r>
      <w:r w:rsidRPr="00016450">
        <w:rPr>
          <w:rFonts w:ascii="GHEA Grapalat" w:hAnsi="GHEA Grapalat"/>
        </w:rPr>
        <w:t>Е</w:t>
      </w:r>
    </w:p>
    <w:p w:rsidR="005E6F75" w:rsidRPr="00016450" w:rsidRDefault="005E6F75" w:rsidP="005E6F75">
      <w:pPr>
        <w:pStyle w:val="aa"/>
        <w:widowControl w:val="0"/>
        <w:spacing w:after="160" w:line="360" w:lineRule="auto"/>
        <w:ind w:right="-7"/>
        <w:jc w:val="center"/>
        <w:rPr>
          <w:rFonts w:ascii="GHEA Grapalat" w:hAnsi="GHEA Grapalat" w:cs="Sylfaen"/>
        </w:rPr>
      </w:pPr>
    </w:p>
    <w:p w:rsidR="00487AB7" w:rsidRPr="00C90F08" w:rsidRDefault="00487AB7" w:rsidP="00487AB7">
      <w:pPr>
        <w:pStyle w:val="aa"/>
        <w:widowControl w:val="0"/>
        <w:spacing w:after="160" w:line="360" w:lineRule="auto"/>
        <w:ind w:right="-7"/>
        <w:jc w:val="center"/>
        <w:rPr>
          <w:rFonts w:ascii="GHEA Grapalat" w:hAnsi="GHEA Grapalat"/>
        </w:rPr>
      </w:pPr>
      <w:r w:rsidRPr="00016450">
        <w:rPr>
          <w:rFonts w:ascii="GHEA Grapalat" w:hAnsi="GHEA Grapalat"/>
        </w:rPr>
        <w:t xml:space="preserve">НА ЗАПРОС КОТИРОВОК, ОБЪЯВЛЕННЫЙ С ЦЕЛЬЮ ПРИОБРЕТЕНИЯ </w:t>
      </w:r>
      <w:r w:rsidRPr="00FD7D7A">
        <w:rPr>
          <w:rFonts w:ascii="GHEA Grapalat" w:hAnsi="GHEA Grapalat"/>
        </w:rPr>
        <w:t>ЭЛЕКТРОТЕХНИЧЕСКИХ ТОВАРОВ</w:t>
      </w:r>
      <w:r w:rsidRPr="00D56597">
        <w:rPr>
          <w:rFonts w:ascii="GHEA Grapalat" w:hAnsi="GHEA Grapalat"/>
        </w:rPr>
        <w:t xml:space="preserve"> И СТРОИТЕЛЬНЫХ МАТЕРИАЛО</w:t>
      </w:r>
      <w:r w:rsidRPr="00FD7D7A">
        <w:rPr>
          <w:rFonts w:ascii="GHEA Grapalat" w:hAnsi="GHEA Grapalat"/>
        </w:rPr>
        <w:t>В</w:t>
      </w:r>
      <w:r w:rsidRPr="00016450">
        <w:rPr>
          <w:rFonts w:ascii="GHEA Grapalat" w:hAnsi="GHEA Grapalat"/>
        </w:rPr>
        <w:t xml:space="preserve"> ДЛЯ НУЖД </w:t>
      </w:r>
    </w:p>
    <w:p w:rsidR="00487AB7" w:rsidRPr="002106B9" w:rsidRDefault="002B3DD2" w:rsidP="00487AB7">
      <w:pPr>
        <w:pStyle w:val="aa"/>
        <w:widowControl w:val="0"/>
        <w:spacing w:after="160" w:line="360" w:lineRule="auto"/>
        <w:ind w:right="-7"/>
        <w:jc w:val="center"/>
        <w:rPr>
          <w:rFonts w:ascii="GHEA Grapalat" w:hAnsi="GHEA Grapalat"/>
          <w:sz w:val="26"/>
        </w:rPr>
      </w:pPr>
      <w:r>
        <w:rPr>
          <w:rFonts w:ascii="GHEA Grapalat" w:hAnsi="GHEA Grapalat"/>
          <w:sz w:val="26"/>
        </w:rPr>
        <w:t>ГНО</w:t>
      </w:r>
      <w:r w:rsidR="00487AB7" w:rsidRPr="002106B9">
        <w:rPr>
          <w:rFonts w:ascii="GHEA Grapalat" w:hAnsi="GHEA Grapalat"/>
          <w:sz w:val="26"/>
        </w:rPr>
        <w:t xml:space="preserve"> </w:t>
      </w:r>
      <w:r>
        <w:rPr>
          <w:rFonts w:ascii="GHEA Grapalat" w:hAnsi="GHEA Grapalat"/>
          <w:sz w:val="26"/>
        </w:rPr>
        <w:t>«Специализированный детский дом Харберд»</w:t>
      </w:r>
    </w:p>
    <w:p w:rsidR="005E6F75" w:rsidRPr="009044F1" w:rsidRDefault="005E6F75" w:rsidP="005E6F75">
      <w:pPr>
        <w:pStyle w:val="aa"/>
        <w:widowControl w:val="0"/>
        <w:spacing w:after="160"/>
        <w:ind w:right="-7" w:firstLine="567"/>
        <w:jc w:val="center"/>
        <w:rPr>
          <w:rFonts w:ascii="GHEA Grapalat" w:hAnsi="GHEA Grapalat"/>
        </w:rPr>
      </w:pPr>
    </w:p>
    <w:p w:rsidR="005E6F75" w:rsidRPr="009044F1" w:rsidRDefault="005E6F75" w:rsidP="005E6F75">
      <w:pPr>
        <w:pStyle w:val="aa"/>
        <w:widowControl w:val="0"/>
        <w:spacing w:after="160"/>
        <w:ind w:right="-7" w:firstLine="567"/>
        <w:jc w:val="center"/>
        <w:rPr>
          <w:rFonts w:ascii="GHEA Grapalat" w:hAnsi="GHEA Grapalat"/>
        </w:rPr>
      </w:pPr>
    </w:p>
    <w:p w:rsidR="005E6F75" w:rsidRDefault="005E6F75" w:rsidP="005E6F75">
      <w:pPr>
        <w:rPr>
          <w:rFonts w:ascii="GHEA Grapalat" w:hAnsi="GHEA Grapalat"/>
        </w:rPr>
      </w:pPr>
      <w:r>
        <w:rPr>
          <w:rFonts w:ascii="GHEA Grapalat" w:hAnsi="GHEA Grapalat"/>
        </w:rPr>
        <w:br w:type="page"/>
      </w:r>
    </w:p>
    <w:p w:rsidR="005E6F75" w:rsidRPr="009044F1" w:rsidRDefault="005E6F75" w:rsidP="005E6F75">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5E6F75" w:rsidRPr="009044F1" w:rsidRDefault="005E6F75" w:rsidP="005E6F75">
      <w:pPr>
        <w:widowControl w:val="0"/>
        <w:spacing w:after="160"/>
        <w:ind w:firstLine="567"/>
        <w:jc w:val="both"/>
        <w:rPr>
          <w:rFonts w:ascii="GHEA Grapalat" w:hAnsi="GHEA Grapalat"/>
          <w:i/>
        </w:rPr>
      </w:pPr>
    </w:p>
    <w:p w:rsidR="005E6F75" w:rsidRPr="009044F1" w:rsidRDefault="005E6F75" w:rsidP="005E6F75">
      <w:pPr>
        <w:widowControl w:val="0"/>
        <w:spacing w:after="160"/>
        <w:ind w:firstLine="567"/>
        <w:jc w:val="center"/>
        <w:rPr>
          <w:rFonts w:ascii="GHEA Grapalat" w:hAnsi="GHEA Grapalat" w:cs="Sylfaen"/>
          <w:b/>
        </w:rPr>
      </w:pPr>
      <w:r w:rsidRPr="009044F1">
        <w:rPr>
          <w:rFonts w:ascii="GHEA Grapalat" w:hAnsi="GHEA Grapalat"/>
        </w:rPr>
        <w:br w:type="page"/>
      </w:r>
    </w:p>
    <w:p w:rsidR="00487AB7" w:rsidRPr="009044F1" w:rsidRDefault="00487AB7" w:rsidP="00487AB7">
      <w:pPr>
        <w:widowControl w:val="0"/>
        <w:spacing w:after="160"/>
        <w:jc w:val="center"/>
        <w:rPr>
          <w:rFonts w:ascii="GHEA Grapalat" w:hAnsi="GHEA Grapalat"/>
          <w:b/>
        </w:rPr>
      </w:pPr>
      <w:r w:rsidRPr="009044F1">
        <w:rPr>
          <w:rFonts w:ascii="GHEA Grapalat" w:hAnsi="GHEA Grapalat"/>
          <w:b/>
        </w:rPr>
        <w:lastRenderedPageBreak/>
        <w:t>СОДЕРЖАНИЕ</w:t>
      </w:r>
    </w:p>
    <w:p w:rsidR="00487AB7" w:rsidRPr="009044F1" w:rsidRDefault="00487AB7" w:rsidP="00487AB7">
      <w:pPr>
        <w:widowControl w:val="0"/>
        <w:spacing w:after="160"/>
        <w:jc w:val="center"/>
        <w:rPr>
          <w:rFonts w:ascii="GHEA Grapalat" w:hAnsi="GHEA Grapalat"/>
          <w:i/>
        </w:rPr>
      </w:pPr>
      <w:r w:rsidRPr="009044F1">
        <w:rPr>
          <w:rFonts w:ascii="GHEA Grapalat" w:hAnsi="GHEA Grapalat"/>
          <w:b/>
        </w:rPr>
        <w:t xml:space="preserve">ПРИГЛАШЕНИЯ НА </w:t>
      </w:r>
      <w:r w:rsidRPr="00D84422">
        <w:rPr>
          <w:rFonts w:ascii="GHEA Grapalat" w:hAnsi="GHEA Grapalat"/>
          <w:b/>
        </w:rPr>
        <w:t>ЗАПРОС КОТИРОВОК</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rsidR="00487AB7" w:rsidRPr="002106B9" w:rsidRDefault="00487AB7" w:rsidP="00487AB7">
      <w:pPr>
        <w:pStyle w:val="aa"/>
        <w:widowControl w:val="0"/>
        <w:spacing w:after="160" w:line="360" w:lineRule="auto"/>
        <w:ind w:right="-7"/>
        <w:jc w:val="center"/>
        <w:rPr>
          <w:rFonts w:ascii="GHEA Grapalat" w:hAnsi="GHEA Grapalat"/>
          <w:b/>
        </w:rPr>
      </w:pPr>
      <w:r w:rsidRPr="00FD7D7A">
        <w:rPr>
          <w:rFonts w:ascii="GHEA Grapalat" w:hAnsi="GHEA Grapalat"/>
          <w:b/>
        </w:rPr>
        <w:t>ЭЛЕКТРОТЕХНИЧЕСКИХ ТОВАРОВ И СТРОИТЕЛЬНЫХ МАТЕРИАЛОВ</w:t>
      </w:r>
      <w:r>
        <w:rPr>
          <w:rFonts w:ascii="GHEA Grapalat" w:hAnsi="GHEA Grapalat"/>
          <w:b/>
        </w:rPr>
        <w:t xml:space="preserve"> ДЛЯ НУЖД </w:t>
      </w:r>
    </w:p>
    <w:p w:rsidR="005E6F75" w:rsidRPr="002106B9" w:rsidRDefault="002B3DD2" w:rsidP="005E6F75">
      <w:pPr>
        <w:pStyle w:val="aa"/>
        <w:widowControl w:val="0"/>
        <w:spacing w:after="160" w:line="360" w:lineRule="auto"/>
        <w:ind w:right="-7"/>
        <w:jc w:val="center"/>
        <w:rPr>
          <w:rFonts w:ascii="GHEA Grapalat" w:hAnsi="GHEA Grapalat"/>
          <w:b/>
        </w:rPr>
      </w:pPr>
      <w:r>
        <w:rPr>
          <w:rFonts w:ascii="GHEA Grapalat" w:hAnsi="GHEA Grapalat"/>
          <w:b/>
        </w:rPr>
        <w:t>ГНО</w:t>
      </w:r>
      <w:r w:rsidR="005E6F75" w:rsidRPr="002106B9">
        <w:rPr>
          <w:rFonts w:ascii="GHEA Grapalat" w:hAnsi="GHEA Grapalat"/>
          <w:b/>
        </w:rPr>
        <w:t xml:space="preserve"> </w:t>
      </w:r>
      <w:r>
        <w:rPr>
          <w:rFonts w:ascii="GHEA Grapalat" w:hAnsi="GHEA Grapalat"/>
          <w:b/>
        </w:rPr>
        <w:t>«Специализированный детский дом Харберд»</w:t>
      </w:r>
    </w:p>
    <w:p w:rsidR="005E6F75" w:rsidRPr="009044F1" w:rsidRDefault="005E6F75" w:rsidP="005E6F75">
      <w:pPr>
        <w:widowControl w:val="0"/>
        <w:spacing w:after="160"/>
        <w:jc w:val="center"/>
        <w:rPr>
          <w:rFonts w:ascii="GHEA Grapalat" w:hAnsi="GHEA Grapalat" w:cs="Sylfaen"/>
          <w:b/>
        </w:rPr>
      </w:pPr>
    </w:p>
    <w:p w:rsidR="005E6F75" w:rsidRPr="009044F1" w:rsidRDefault="005E6F75" w:rsidP="005E6F75">
      <w:pPr>
        <w:widowControl w:val="0"/>
        <w:spacing w:after="160"/>
        <w:jc w:val="center"/>
        <w:rPr>
          <w:rFonts w:ascii="GHEA Grapalat" w:hAnsi="GHEA Grapalat" w:cs="Sylfaen"/>
          <w:b/>
        </w:rPr>
      </w:pPr>
    </w:p>
    <w:p w:rsidR="005E6F75" w:rsidRPr="008842CE" w:rsidRDefault="005E6F75" w:rsidP="005E6F75">
      <w:pPr>
        <w:widowControl w:val="0"/>
        <w:spacing w:after="160"/>
        <w:jc w:val="center"/>
        <w:rPr>
          <w:rFonts w:ascii="GHEA Grapalat" w:hAnsi="GHEA Grapalat"/>
          <w:b/>
        </w:rPr>
      </w:pPr>
      <w:r w:rsidRPr="009044F1">
        <w:rPr>
          <w:rFonts w:ascii="GHEA Grapalat" w:hAnsi="GHEA Grapalat"/>
          <w:b/>
        </w:rPr>
        <w:t>ЧАСТЬ I.</w:t>
      </w:r>
    </w:p>
    <w:p w:rsidR="005E6F75" w:rsidRPr="008842CE" w:rsidRDefault="005E6F75" w:rsidP="005E6F75">
      <w:pPr>
        <w:widowControl w:val="0"/>
        <w:spacing w:after="160"/>
        <w:jc w:val="center"/>
        <w:rPr>
          <w:rFonts w:ascii="GHEA Grapalat" w:hAnsi="GHEA Grapalat"/>
        </w:rPr>
      </w:pPr>
    </w:p>
    <w:p w:rsidR="005E6F75" w:rsidRPr="009044F1"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5E6F75" w:rsidRPr="009044F1"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5E6F75" w:rsidRPr="00543BAE"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5E6F75" w:rsidRPr="009044F1" w:rsidRDefault="005E6F75" w:rsidP="005E6F75">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5E6F75" w:rsidRPr="009044F1" w:rsidRDefault="005E6F75" w:rsidP="005E6F75">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5E6F75" w:rsidRPr="009044F1"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5E6F75" w:rsidRPr="008842CE" w:rsidRDefault="005E6F75" w:rsidP="005E6F75">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5E6F75" w:rsidRPr="003A1EBB"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5E6F75" w:rsidRPr="009044F1"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5E6F75" w:rsidRPr="003A1EBB"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5E6F75" w:rsidRPr="00543BAE"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5E6F75"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FD7D7A" w:rsidRDefault="00FD7D7A" w:rsidP="005E6F75">
      <w:pPr>
        <w:widowControl w:val="0"/>
        <w:spacing w:after="160"/>
        <w:jc w:val="center"/>
        <w:rPr>
          <w:rFonts w:ascii="GHEA Grapalat" w:hAnsi="GHEA Grapalat"/>
          <w:b/>
        </w:rPr>
      </w:pPr>
    </w:p>
    <w:p w:rsidR="00FD7D7A" w:rsidRDefault="00FD7D7A" w:rsidP="005E6F75">
      <w:pPr>
        <w:widowControl w:val="0"/>
        <w:spacing w:after="160"/>
        <w:jc w:val="center"/>
        <w:rPr>
          <w:rFonts w:ascii="GHEA Grapalat" w:hAnsi="GHEA Grapalat"/>
          <w:b/>
        </w:rPr>
      </w:pPr>
    </w:p>
    <w:p w:rsidR="00FD7D7A" w:rsidRDefault="00FD7D7A"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5E6F75" w:rsidRPr="00374F4A" w:rsidRDefault="005E6F75" w:rsidP="005E6F75">
      <w:pPr>
        <w:widowControl w:val="0"/>
        <w:spacing w:after="160"/>
        <w:jc w:val="center"/>
        <w:rPr>
          <w:rFonts w:ascii="GHEA Grapalat" w:hAnsi="GHEA Grapalat"/>
          <w:b/>
        </w:rPr>
      </w:pPr>
      <w:r>
        <w:rPr>
          <w:rFonts w:ascii="GHEA Grapalat" w:hAnsi="GHEA Grapalat"/>
          <w:b/>
        </w:rPr>
        <w:t xml:space="preserve">ЧАСТЬ II. </w:t>
      </w:r>
    </w:p>
    <w:p w:rsidR="005E6F75" w:rsidRPr="00374F4A"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 xml:space="preserve">НА </w:t>
      </w:r>
      <w:r w:rsidRPr="00D84422">
        <w:rPr>
          <w:rFonts w:ascii="GHEA Grapalat" w:hAnsi="GHEA Grapalat"/>
          <w:b/>
        </w:rPr>
        <w:t>ЗАПРОС КОТИРОВОК</w:t>
      </w:r>
    </w:p>
    <w:p w:rsidR="005E6F75" w:rsidRPr="008842CE" w:rsidRDefault="005E6F75" w:rsidP="005E6F75">
      <w:pPr>
        <w:widowControl w:val="0"/>
        <w:spacing w:after="160"/>
        <w:jc w:val="center"/>
        <w:rPr>
          <w:rFonts w:ascii="GHEA Grapalat" w:hAnsi="GHEA Grapalat"/>
          <w:b/>
        </w:rPr>
      </w:pPr>
    </w:p>
    <w:p w:rsidR="005E6F75" w:rsidRPr="003A1EBB"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5E6F75" w:rsidRPr="003A1EBB" w:rsidRDefault="005E6F75" w:rsidP="005E6F75">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5E6F75" w:rsidRPr="00625529" w:rsidRDefault="005E6F75" w:rsidP="005E6F75">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5E6F75" w:rsidRPr="006D2DF7" w:rsidRDefault="005E6F75" w:rsidP="005E6F75">
      <w:pPr>
        <w:widowControl w:val="0"/>
        <w:spacing w:after="160"/>
        <w:ind w:hanging="567"/>
        <w:jc w:val="both"/>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r w:rsidRPr="006D2DF7">
        <w:rPr>
          <w:rFonts w:ascii="GHEA Grapalat" w:hAnsi="GHEA Grapalat"/>
          <w:spacing w:val="-6"/>
        </w:rPr>
        <w:t>Настоящее Приглашение предоставляется в дополнение к объявлению о</w:t>
      </w:r>
      <w:r w:rsidRPr="00E46DE8">
        <w:rPr>
          <w:rFonts w:ascii="GHEA Grapalat" w:hAnsi="GHEA Grapalat"/>
          <w:spacing w:val="-6"/>
        </w:rPr>
        <w:t xml:space="preserve"> </w:t>
      </w:r>
      <w:r w:rsidRPr="008D299A">
        <w:rPr>
          <w:rFonts w:ascii="GHEA Grapalat" w:hAnsi="GHEA Grapalat"/>
          <w:spacing w:val="-4"/>
        </w:rPr>
        <w:t>запросе котировок, проводимом под</w:t>
      </w:r>
      <w:r w:rsidRPr="00C90F08">
        <w:rPr>
          <w:rFonts w:ascii="GHEA Grapalat" w:hAnsi="GHEA Grapalat"/>
          <w:spacing w:val="-4"/>
        </w:rPr>
        <w:t xml:space="preserve"> </w:t>
      </w:r>
      <w:r w:rsidRPr="008D299A">
        <w:rPr>
          <w:rFonts w:ascii="GHEA Grapalat" w:hAnsi="GHEA Grapalat"/>
          <w:spacing w:val="-4"/>
        </w:rPr>
        <w:t>кодом</w:t>
      </w:r>
      <w:r w:rsidRPr="00C90F08">
        <w:rPr>
          <w:rFonts w:ascii="GHEA Grapalat" w:hAnsi="GHEA Grapalat"/>
          <w:spacing w:val="-4"/>
        </w:rPr>
        <w:t xml:space="preserve">  </w:t>
      </w:r>
      <w:r w:rsidR="00CB471D">
        <w:rPr>
          <w:rFonts w:ascii="GHEA Grapalat" w:hAnsi="GHEA Grapalat"/>
        </w:rPr>
        <w:t>ХММ-GHAPDzB-26/02</w:t>
      </w:r>
      <w:r w:rsidRPr="008D299A">
        <w:rPr>
          <w:rFonts w:ascii="GHEA Grapalat" w:hAnsi="GHEA Grapalat"/>
          <w:spacing w:val="-4"/>
        </w:rPr>
        <w:t xml:space="preserve"> </w:t>
      </w:r>
      <w:r w:rsidRPr="00C90F08">
        <w:rPr>
          <w:rFonts w:ascii="GHEA Grapalat" w:hAnsi="GHEA Grapalat"/>
          <w:spacing w:val="-4"/>
        </w:rPr>
        <w:t xml:space="preserve"> </w:t>
      </w:r>
      <w:r w:rsidRPr="006D2DF7">
        <w:rPr>
          <w:rFonts w:ascii="GHEA Grapalat" w:hAnsi="GHEA Grapalat"/>
          <w:spacing w:val="-6"/>
        </w:rPr>
        <w:t>(далее — процедура).</w:t>
      </w:r>
    </w:p>
    <w:p w:rsidR="005E6F75" w:rsidRPr="000B2CFA" w:rsidRDefault="005E6F75" w:rsidP="005E6F75">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2B3DD2">
        <w:rPr>
          <w:rFonts w:ascii="GHEA Grapalat" w:hAnsi="GHEA Grapalat"/>
        </w:rPr>
        <w:t>ГНО</w:t>
      </w:r>
      <w:r w:rsidRPr="006278A9">
        <w:rPr>
          <w:rFonts w:ascii="GHEA Grapalat" w:hAnsi="GHEA Grapalat"/>
        </w:rPr>
        <w:t xml:space="preserve"> </w:t>
      </w:r>
      <w:r w:rsidR="002B3DD2">
        <w:rPr>
          <w:rFonts w:ascii="GHEA Grapalat" w:hAnsi="GHEA Grapalat"/>
        </w:rPr>
        <w:t>«Специализированный детский дом Харберд»</w:t>
      </w:r>
      <w:r w:rsidRPr="00710204">
        <w:rPr>
          <w:rFonts w:ascii="GHEA Grapalat" w:hAnsi="GHEA Grapalat"/>
          <w:b/>
        </w:rPr>
        <w:t xml:space="preserve"> </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E6F75" w:rsidRPr="009044F1" w:rsidRDefault="005E6F75" w:rsidP="005E6F75">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5E6F75" w:rsidRPr="009044F1" w:rsidRDefault="005E6F75" w:rsidP="005E6F75">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E6F75" w:rsidRPr="00E75F64" w:rsidRDefault="005E6F75" w:rsidP="005E6F75">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p>
    <w:p w:rsidR="00487AB7" w:rsidRDefault="004168F5" w:rsidP="00487AB7">
      <w:pPr>
        <w:pStyle w:val="a3"/>
        <w:spacing w:line="240" w:lineRule="auto"/>
        <w:jc w:val="left"/>
        <w:rPr>
          <w:rFonts w:ascii="GHEA Grapalat" w:hAnsi="GHEA Grapalat"/>
          <w:i w:val="0"/>
          <w:lang w:val="af-ZA"/>
        </w:rPr>
      </w:pPr>
      <w:hyperlink r:id="rId9" w:history="1">
        <w:r w:rsidR="002B3DD2">
          <w:rPr>
            <w:rStyle w:val="a9"/>
            <w:rFonts w:ascii="GHEA Grapalat" w:hAnsi="GHEA Grapalat"/>
            <w:i w:val="0"/>
            <w:lang w:val="hy-AM"/>
          </w:rPr>
          <w:t>emma.melkonyan.95@mail.ru</w:t>
        </w:r>
      </w:hyperlink>
      <w:r w:rsidR="00487AB7" w:rsidRPr="002906C7">
        <w:rPr>
          <w:rFonts w:ascii="GHEA Grapalat" w:hAnsi="GHEA Grapalat"/>
          <w:i w:val="0"/>
          <w:lang w:val="af-ZA"/>
        </w:rPr>
        <w:t xml:space="preserve"> </w:t>
      </w:r>
    </w:p>
    <w:p w:rsidR="005E6F75" w:rsidRDefault="005E6F75" w:rsidP="005E6F75">
      <w:pPr>
        <w:pStyle w:val="a3"/>
        <w:spacing w:line="240" w:lineRule="auto"/>
        <w:jc w:val="left"/>
        <w:rPr>
          <w:rFonts w:ascii="GHEA Grapalat" w:hAnsi="GHEA Grapalat"/>
          <w:i w:val="0"/>
          <w:lang w:val="af-ZA"/>
        </w:rPr>
      </w:pPr>
      <w:r w:rsidRPr="002906C7">
        <w:rPr>
          <w:rFonts w:ascii="GHEA Grapalat" w:hAnsi="GHEA Grapalat"/>
          <w:i w:val="0"/>
          <w:lang w:val="af-ZA"/>
        </w:rPr>
        <w:t xml:space="preserve"> </w:t>
      </w: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FD7D7A" w:rsidRDefault="00FD7D7A" w:rsidP="005E6F75">
      <w:pPr>
        <w:pStyle w:val="a3"/>
        <w:spacing w:line="240" w:lineRule="auto"/>
        <w:jc w:val="left"/>
        <w:rPr>
          <w:rFonts w:ascii="GHEA Grapalat" w:hAnsi="GHEA Grapalat"/>
          <w:i w:val="0"/>
          <w:lang w:val="af-ZA"/>
        </w:rPr>
      </w:pPr>
    </w:p>
    <w:p w:rsidR="00FD7D7A" w:rsidRDefault="00FD7D7A" w:rsidP="005E6F75">
      <w:pPr>
        <w:pStyle w:val="a3"/>
        <w:spacing w:line="240" w:lineRule="auto"/>
        <w:jc w:val="left"/>
        <w:rPr>
          <w:rFonts w:ascii="GHEA Grapalat" w:hAnsi="GHEA Grapalat"/>
          <w:i w:val="0"/>
          <w:lang w:val="af-ZA"/>
        </w:rPr>
      </w:pPr>
    </w:p>
    <w:p w:rsidR="00FD7D7A" w:rsidRDefault="00FD7D7A" w:rsidP="005E6F75">
      <w:pPr>
        <w:pStyle w:val="a3"/>
        <w:spacing w:line="240" w:lineRule="auto"/>
        <w:jc w:val="left"/>
        <w:rPr>
          <w:rFonts w:ascii="GHEA Grapalat" w:hAnsi="GHEA Grapalat"/>
          <w:i w:val="0"/>
          <w:lang w:val="af-ZA"/>
        </w:rPr>
      </w:pPr>
    </w:p>
    <w:p w:rsidR="00FD7D7A" w:rsidRDefault="00FD7D7A" w:rsidP="005E6F75">
      <w:pPr>
        <w:pStyle w:val="a3"/>
        <w:spacing w:line="240" w:lineRule="auto"/>
        <w:jc w:val="left"/>
        <w:rPr>
          <w:rFonts w:ascii="GHEA Grapalat" w:hAnsi="GHEA Grapalat"/>
          <w:i w:val="0"/>
          <w:lang w:val="af-ZA"/>
        </w:rPr>
      </w:pPr>
    </w:p>
    <w:p w:rsidR="00FD7D7A" w:rsidRDefault="00FD7D7A" w:rsidP="005E6F75">
      <w:pPr>
        <w:pStyle w:val="a3"/>
        <w:spacing w:line="240" w:lineRule="auto"/>
        <w:jc w:val="left"/>
        <w:rPr>
          <w:rFonts w:ascii="GHEA Grapalat" w:hAnsi="GHEA Grapalat"/>
          <w:i w:val="0"/>
          <w:lang w:val="af-ZA"/>
        </w:rPr>
      </w:pPr>
    </w:p>
    <w:p w:rsidR="00BA5D58" w:rsidRDefault="00BA5D58"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096865" w:rsidRPr="009044F1" w:rsidRDefault="00F5653D" w:rsidP="00B46D58">
      <w:pPr>
        <w:widowControl w:val="0"/>
        <w:spacing w:after="160"/>
        <w:jc w:val="center"/>
        <w:rPr>
          <w:rFonts w:ascii="GHEA Grapalat" w:hAnsi="GHEA Grapalat"/>
        </w:rPr>
      </w:pPr>
      <w:r w:rsidRPr="009044F1">
        <w:rPr>
          <w:rFonts w:ascii="GHEA Grapalat" w:hAnsi="GHEA Grapalat"/>
        </w:rPr>
        <w:t>ЧАСТЬ I</w:t>
      </w:r>
    </w:p>
    <w:p w:rsidR="00251369" w:rsidRPr="009044F1" w:rsidRDefault="00251369" w:rsidP="00251369">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251369" w:rsidRPr="009044F1" w:rsidRDefault="00251369" w:rsidP="00251369">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00487AB7" w:rsidRPr="009044F1">
        <w:rPr>
          <w:rFonts w:ascii="GHEA Grapalat" w:hAnsi="GHEA Grapalat"/>
          <w:i w:val="0"/>
          <w:sz w:val="24"/>
          <w:szCs w:val="24"/>
        </w:rPr>
        <w:t xml:space="preserve">Предметом закупки является приобретение </w:t>
      </w:r>
      <w:r w:rsidR="00487AB7" w:rsidRPr="009A3C70">
        <w:rPr>
          <w:rFonts w:ascii="GHEA Grapalat" w:hAnsi="GHEA Grapalat"/>
          <w:b/>
          <w:i w:val="0"/>
          <w:sz w:val="24"/>
          <w:szCs w:val="24"/>
        </w:rPr>
        <w:t xml:space="preserve">" </w:t>
      </w:r>
      <w:r w:rsidR="005C51B4">
        <w:rPr>
          <w:rFonts w:ascii="GHEA Grapalat" w:hAnsi="GHEA Grapalat"/>
          <w:i w:val="0"/>
          <w:sz w:val="24"/>
          <w:szCs w:val="24"/>
        </w:rPr>
        <w:t>лекарство</w:t>
      </w:r>
      <w:r w:rsidR="00487AB7" w:rsidRPr="009044F1">
        <w:rPr>
          <w:rFonts w:ascii="GHEA Grapalat" w:hAnsi="GHEA Grapalat"/>
          <w:i w:val="0"/>
          <w:sz w:val="24"/>
          <w:szCs w:val="24"/>
        </w:rPr>
        <w:t xml:space="preserve">" </w:t>
      </w:r>
      <w:r w:rsidRPr="009044F1">
        <w:rPr>
          <w:rFonts w:ascii="GHEA Grapalat" w:hAnsi="GHEA Grapalat"/>
          <w:i w:val="0"/>
          <w:sz w:val="24"/>
          <w:szCs w:val="24"/>
        </w:rPr>
        <w:t xml:space="preserve">(далее — также товар) для нужд </w:t>
      </w:r>
      <w:r w:rsidR="005C51B4">
        <w:rPr>
          <w:rFonts w:ascii="GHEA Grapalat" w:hAnsi="GHEA Grapalat"/>
          <w:i w:val="0"/>
          <w:sz w:val="24"/>
          <w:szCs w:val="24"/>
        </w:rPr>
        <w:t>ГНО</w:t>
      </w:r>
      <w:r w:rsidR="005C51B4" w:rsidRPr="00FB551E">
        <w:rPr>
          <w:rFonts w:ascii="GHEA Grapalat" w:hAnsi="GHEA Grapalat"/>
          <w:i w:val="0"/>
          <w:sz w:val="24"/>
          <w:szCs w:val="24"/>
        </w:rPr>
        <w:t xml:space="preserve"> </w:t>
      </w:r>
      <w:r w:rsidR="005C51B4">
        <w:rPr>
          <w:rFonts w:ascii="GHEA Grapalat" w:hAnsi="GHEA Grapalat"/>
          <w:i w:val="0"/>
          <w:sz w:val="24"/>
          <w:szCs w:val="24"/>
        </w:rPr>
        <w:t>«Специализированный детский дом Харберд»</w:t>
      </w:r>
      <w:r w:rsidRPr="009044F1">
        <w:rPr>
          <w:rFonts w:ascii="GHEA Grapalat" w:hAnsi="GHEA Grapalat"/>
          <w:i w:val="0"/>
          <w:sz w:val="24"/>
          <w:szCs w:val="24"/>
        </w:rPr>
        <w:t>, которые сгруппированы в лоты "</w:t>
      </w:r>
      <w:r w:rsidR="00CB471D" w:rsidRPr="00CB471D">
        <w:rPr>
          <w:rFonts w:ascii="GHEA Grapalat" w:hAnsi="GHEA Grapalat"/>
          <w:i w:val="0"/>
          <w:sz w:val="24"/>
          <w:szCs w:val="24"/>
        </w:rPr>
        <w:t>74</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2536"/>
        <w:gridCol w:w="5168"/>
      </w:tblGrid>
      <w:tr w:rsidR="00251369" w:rsidRPr="008944CC" w:rsidTr="00A53506">
        <w:trPr>
          <w:jc w:val="center"/>
        </w:trPr>
        <w:tc>
          <w:tcPr>
            <w:tcW w:w="4066" w:type="dxa"/>
            <w:gridSpan w:val="2"/>
            <w:vAlign w:val="center"/>
          </w:tcPr>
          <w:p w:rsidR="00251369" w:rsidRPr="008944CC" w:rsidRDefault="00251369" w:rsidP="00A53506">
            <w:pPr>
              <w:pStyle w:val="23"/>
              <w:widowControl w:val="0"/>
              <w:spacing w:after="120" w:line="240" w:lineRule="auto"/>
              <w:ind w:firstLine="0"/>
              <w:jc w:val="center"/>
              <w:rPr>
                <w:rFonts w:ascii="GHEA Grapalat" w:hAnsi="GHEA Grapalat"/>
                <w:b/>
                <w:i/>
                <w:sz w:val="24"/>
                <w:szCs w:val="24"/>
              </w:rPr>
            </w:pPr>
            <w:r w:rsidRPr="008944CC">
              <w:rPr>
                <w:rFonts w:ascii="GHEA Grapalat" w:hAnsi="GHEA Grapalat"/>
                <w:b/>
                <w:i/>
                <w:sz w:val="24"/>
                <w:szCs w:val="24"/>
              </w:rPr>
              <w:t>Лотов</w:t>
            </w:r>
          </w:p>
        </w:tc>
        <w:tc>
          <w:tcPr>
            <w:tcW w:w="5168" w:type="dxa"/>
            <w:vMerge w:val="restart"/>
            <w:vAlign w:val="center"/>
          </w:tcPr>
          <w:p w:rsidR="00251369" w:rsidRPr="008944CC" w:rsidRDefault="00251369" w:rsidP="00A53506">
            <w:pPr>
              <w:pStyle w:val="23"/>
              <w:widowControl w:val="0"/>
              <w:spacing w:after="120" w:line="240" w:lineRule="auto"/>
              <w:ind w:firstLine="0"/>
              <w:jc w:val="center"/>
              <w:rPr>
                <w:rFonts w:ascii="GHEA Grapalat" w:hAnsi="GHEA Grapalat"/>
                <w:b/>
                <w:i/>
                <w:sz w:val="24"/>
                <w:szCs w:val="24"/>
              </w:rPr>
            </w:pPr>
            <w:r w:rsidRPr="008944CC">
              <w:rPr>
                <w:rFonts w:ascii="GHEA Grapalat" w:hAnsi="GHEA Grapalat"/>
                <w:b/>
                <w:i/>
                <w:sz w:val="24"/>
                <w:szCs w:val="24"/>
              </w:rPr>
              <w:t>Наименование лота</w:t>
            </w:r>
          </w:p>
        </w:tc>
      </w:tr>
      <w:tr w:rsidR="00251369" w:rsidRPr="008944CC" w:rsidTr="00A53506">
        <w:trPr>
          <w:jc w:val="center"/>
        </w:trPr>
        <w:tc>
          <w:tcPr>
            <w:tcW w:w="1530" w:type="dxa"/>
            <w:vAlign w:val="center"/>
          </w:tcPr>
          <w:p w:rsidR="00251369" w:rsidRPr="008944CC" w:rsidRDefault="00251369" w:rsidP="00A53506">
            <w:pPr>
              <w:pStyle w:val="23"/>
              <w:widowControl w:val="0"/>
              <w:spacing w:line="240" w:lineRule="auto"/>
              <w:ind w:firstLine="0"/>
              <w:jc w:val="center"/>
              <w:rPr>
                <w:rFonts w:ascii="GHEA Grapalat" w:hAnsi="GHEA Grapalat"/>
                <w:sz w:val="24"/>
                <w:szCs w:val="24"/>
              </w:rPr>
            </w:pPr>
            <w:r w:rsidRPr="008944CC">
              <w:rPr>
                <w:rFonts w:ascii="GHEA Grapalat" w:hAnsi="GHEA Grapalat"/>
                <w:b/>
                <w:i/>
                <w:sz w:val="24"/>
                <w:szCs w:val="24"/>
              </w:rPr>
              <w:t>Номера</w:t>
            </w:r>
          </w:p>
        </w:tc>
        <w:tc>
          <w:tcPr>
            <w:tcW w:w="2536" w:type="dxa"/>
            <w:vAlign w:val="center"/>
          </w:tcPr>
          <w:p w:rsidR="00251369" w:rsidRPr="008944CC" w:rsidRDefault="00251369" w:rsidP="00A53506">
            <w:pPr>
              <w:pStyle w:val="23"/>
              <w:widowControl w:val="0"/>
              <w:spacing w:line="240" w:lineRule="auto"/>
              <w:ind w:firstLine="0"/>
              <w:jc w:val="center"/>
              <w:rPr>
                <w:rFonts w:ascii="GHEA Grapalat" w:hAnsi="GHEA Grapalat"/>
                <w:b/>
                <w:i/>
                <w:sz w:val="24"/>
                <w:szCs w:val="24"/>
                <w:lang w:val="en-US"/>
              </w:rPr>
            </w:pPr>
            <w:r w:rsidRPr="008944CC">
              <w:rPr>
                <w:rFonts w:ascii="GHEA Grapalat" w:hAnsi="GHEA Grapalat"/>
                <w:b/>
                <w:i/>
                <w:sz w:val="24"/>
                <w:szCs w:val="24"/>
              </w:rPr>
              <w:t>Цена закупки</w:t>
            </w:r>
          </w:p>
          <w:p w:rsidR="00251369" w:rsidRPr="008944CC" w:rsidRDefault="00251369" w:rsidP="0000065E">
            <w:pPr>
              <w:widowControl w:val="0"/>
              <w:jc w:val="center"/>
              <w:rPr>
                <w:rFonts w:ascii="GHEA Grapalat" w:hAnsi="GHEA Grapalat"/>
                <w:lang w:val="en-US"/>
              </w:rPr>
            </w:pPr>
            <w:r w:rsidRPr="008944CC">
              <w:rPr>
                <w:rFonts w:ascii="GHEA Grapalat" w:hAnsi="GHEA Grapalat"/>
              </w:rPr>
              <w:t>драмов РА</w:t>
            </w:r>
            <w:r w:rsidRPr="008944CC">
              <w:rPr>
                <w:rFonts w:ascii="GHEA Grapalat" w:hAnsi="GHEA Grapalat"/>
                <w:lang w:val="en-US"/>
              </w:rPr>
              <w:t xml:space="preserve"> </w:t>
            </w:r>
          </w:p>
        </w:tc>
        <w:tc>
          <w:tcPr>
            <w:tcW w:w="5168" w:type="dxa"/>
            <w:vMerge/>
            <w:vAlign w:val="center"/>
          </w:tcPr>
          <w:p w:rsidR="00251369" w:rsidRPr="008944CC" w:rsidRDefault="00251369" w:rsidP="00A53506">
            <w:pPr>
              <w:pStyle w:val="23"/>
              <w:widowControl w:val="0"/>
              <w:spacing w:after="120" w:line="240" w:lineRule="auto"/>
              <w:ind w:firstLine="0"/>
              <w:rPr>
                <w:rFonts w:ascii="GHEA Grapalat" w:hAnsi="GHEA Grapalat"/>
                <w:b/>
                <w:i/>
                <w:sz w:val="24"/>
                <w:szCs w:val="24"/>
              </w:rPr>
            </w:pPr>
          </w:p>
        </w:tc>
      </w:tr>
      <w:tr w:rsidR="00CB471D" w:rsidRPr="008944CC" w:rsidTr="005C51B4">
        <w:trPr>
          <w:trHeight w:val="476"/>
          <w:jc w:val="center"/>
        </w:trPr>
        <w:tc>
          <w:tcPr>
            <w:tcW w:w="1530" w:type="dxa"/>
            <w:vAlign w:val="center"/>
          </w:tcPr>
          <w:p w:rsidR="00CB471D" w:rsidRPr="00A71D81" w:rsidRDefault="00CB471D" w:rsidP="00CB471D">
            <w:pPr>
              <w:pStyle w:val="23"/>
              <w:spacing w:line="240" w:lineRule="auto"/>
              <w:ind w:firstLine="0"/>
              <w:jc w:val="center"/>
              <w:rPr>
                <w:rFonts w:ascii="GHEA Grapalat" w:hAnsi="GHEA Grapalat"/>
                <w:sz w:val="16"/>
              </w:rPr>
            </w:pPr>
            <w:r w:rsidRPr="00A71D81">
              <w:rPr>
                <w:rFonts w:ascii="GHEA Grapalat" w:hAnsi="GHEA Grapalat"/>
                <w:sz w:val="16"/>
              </w:rPr>
              <w:t>1</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Азалептин 100 мг</w:t>
            </w:r>
          </w:p>
        </w:tc>
      </w:tr>
      <w:tr w:rsidR="00CB471D" w:rsidRPr="008944CC" w:rsidTr="005C51B4">
        <w:trPr>
          <w:trHeight w:val="476"/>
          <w:jc w:val="center"/>
        </w:trPr>
        <w:tc>
          <w:tcPr>
            <w:tcW w:w="1530" w:type="dxa"/>
            <w:vAlign w:val="center"/>
          </w:tcPr>
          <w:p w:rsidR="00CB471D" w:rsidRPr="00A71D81" w:rsidRDefault="00CB471D" w:rsidP="00CB471D">
            <w:pPr>
              <w:pStyle w:val="23"/>
              <w:spacing w:line="240" w:lineRule="auto"/>
              <w:ind w:firstLine="0"/>
              <w:jc w:val="center"/>
              <w:rPr>
                <w:rFonts w:ascii="GHEA Grapalat" w:hAnsi="GHEA Grapalat"/>
                <w:sz w:val="16"/>
              </w:rPr>
            </w:pPr>
            <w:r w:rsidRPr="00A71D81">
              <w:rPr>
                <w:rFonts w:ascii="GHEA Grapalat" w:hAnsi="GHEA Grapalat"/>
                <w:sz w:val="16"/>
              </w:rPr>
              <w:t>2</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Аминазин 25 мг</w:t>
            </w:r>
          </w:p>
        </w:tc>
      </w:tr>
      <w:tr w:rsidR="00CB471D" w:rsidRPr="008944CC" w:rsidTr="005C51B4">
        <w:trPr>
          <w:trHeight w:val="476"/>
          <w:jc w:val="center"/>
        </w:trPr>
        <w:tc>
          <w:tcPr>
            <w:tcW w:w="1530" w:type="dxa"/>
            <w:vAlign w:val="center"/>
          </w:tcPr>
          <w:p w:rsidR="00CB471D" w:rsidRPr="00B77A61" w:rsidRDefault="00CB471D" w:rsidP="00CB471D">
            <w:pPr>
              <w:pStyle w:val="23"/>
              <w:spacing w:line="240" w:lineRule="auto"/>
              <w:ind w:firstLine="0"/>
              <w:jc w:val="center"/>
              <w:rPr>
                <w:rFonts w:ascii="GHEA Grapalat" w:hAnsi="GHEA Grapalat"/>
                <w:lang w:val="hy-AM"/>
              </w:rPr>
            </w:pPr>
            <w:r>
              <w:rPr>
                <w:rFonts w:ascii="GHEA Grapalat" w:hAnsi="GHEA Grapalat"/>
                <w:lang w:val="hy-AM"/>
              </w:rPr>
              <w:t>3</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Абактерил N300</w:t>
            </w:r>
          </w:p>
        </w:tc>
      </w:tr>
      <w:tr w:rsidR="00CB471D" w:rsidRPr="008944CC" w:rsidTr="005C51B4">
        <w:trPr>
          <w:trHeight w:val="476"/>
          <w:jc w:val="center"/>
        </w:trPr>
        <w:tc>
          <w:tcPr>
            <w:tcW w:w="1530" w:type="dxa"/>
            <w:vAlign w:val="center"/>
          </w:tcPr>
          <w:p w:rsidR="00CB471D" w:rsidRPr="00B77A61" w:rsidRDefault="00CB471D" w:rsidP="00CB471D">
            <w:pPr>
              <w:pStyle w:val="23"/>
              <w:spacing w:line="240" w:lineRule="auto"/>
              <w:ind w:firstLine="0"/>
              <w:jc w:val="center"/>
              <w:rPr>
                <w:rFonts w:ascii="GHEA Grapalat" w:hAnsi="GHEA Grapalat"/>
                <w:lang w:val="hy-AM"/>
              </w:rPr>
            </w:pPr>
            <w:r>
              <w:rPr>
                <w:rFonts w:ascii="GHEA Grapalat" w:hAnsi="GHEA Grapalat"/>
                <w:lang w:val="hy-AM"/>
              </w:rPr>
              <w:t>4</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Ушные палочки N100</w:t>
            </w:r>
          </w:p>
        </w:tc>
      </w:tr>
      <w:tr w:rsidR="00CB471D" w:rsidRPr="008944CC" w:rsidTr="005C51B4">
        <w:trPr>
          <w:trHeight w:val="476"/>
          <w:jc w:val="center"/>
        </w:trPr>
        <w:tc>
          <w:tcPr>
            <w:tcW w:w="1530" w:type="dxa"/>
            <w:vAlign w:val="center"/>
          </w:tcPr>
          <w:p w:rsidR="00CB471D" w:rsidRPr="00B77A61" w:rsidRDefault="00CB471D" w:rsidP="00CB471D">
            <w:pPr>
              <w:pStyle w:val="23"/>
              <w:spacing w:line="240" w:lineRule="auto"/>
              <w:ind w:firstLine="0"/>
              <w:jc w:val="center"/>
              <w:rPr>
                <w:rFonts w:ascii="GHEA Grapalat" w:hAnsi="GHEA Grapalat"/>
                <w:lang w:val="hy-AM"/>
              </w:rPr>
            </w:pPr>
            <w:r>
              <w:rPr>
                <w:rFonts w:ascii="GHEA Grapalat" w:hAnsi="GHEA Grapalat"/>
                <w:lang w:val="hy-AM"/>
              </w:rPr>
              <w:t>5</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Раствор аскорбиновой кислоты 5% 5 мл</w:t>
            </w:r>
          </w:p>
        </w:tc>
      </w:tr>
      <w:tr w:rsidR="00CB471D" w:rsidRPr="008944CC" w:rsidTr="005C51B4">
        <w:trPr>
          <w:trHeight w:val="476"/>
          <w:jc w:val="center"/>
        </w:trPr>
        <w:tc>
          <w:tcPr>
            <w:tcW w:w="1530" w:type="dxa"/>
            <w:vAlign w:val="center"/>
          </w:tcPr>
          <w:p w:rsidR="00CB471D" w:rsidRPr="00B77A61" w:rsidRDefault="00CB471D" w:rsidP="00CB471D">
            <w:pPr>
              <w:pStyle w:val="23"/>
              <w:spacing w:line="240" w:lineRule="auto"/>
              <w:ind w:firstLine="0"/>
              <w:jc w:val="center"/>
              <w:rPr>
                <w:rFonts w:ascii="GHEA Grapalat" w:hAnsi="GHEA Grapalat"/>
                <w:lang w:val="hy-AM"/>
              </w:rPr>
            </w:pPr>
            <w:r>
              <w:rPr>
                <w:rFonts w:ascii="GHEA Grapalat" w:hAnsi="GHEA Grapalat"/>
                <w:lang w:val="hy-AM"/>
              </w:rPr>
              <w:t>6</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Панангин форте</w:t>
            </w:r>
          </w:p>
        </w:tc>
      </w:tr>
      <w:tr w:rsidR="00CB471D" w:rsidRPr="008944CC" w:rsidTr="005C51B4">
        <w:trPr>
          <w:trHeight w:val="476"/>
          <w:jc w:val="center"/>
        </w:trPr>
        <w:tc>
          <w:tcPr>
            <w:tcW w:w="1530" w:type="dxa"/>
            <w:vAlign w:val="center"/>
          </w:tcPr>
          <w:p w:rsidR="00CB471D" w:rsidRPr="00B77A61" w:rsidRDefault="00CB471D" w:rsidP="00CB471D">
            <w:pPr>
              <w:pStyle w:val="23"/>
              <w:spacing w:line="240" w:lineRule="auto"/>
              <w:ind w:firstLine="0"/>
              <w:jc w:val="center"/>
              <w:rPr>
                <w:rFonts w:ascii="GHEA Grapalat" w:hAnsi="GHEA Grapalat"/>
                <w:lang w:val="hy-AM"/>
              </w:rPr>
            </w:pPr>
            <w:r>
              <w:rPr>
                <w:rFonts w:ascii="GHEA Grapalat" w:hAnsi="GHEA Grapalat"/>
                <w:lang w:val="hy-AM"/>
              </w:rPr>
              <w:t>7</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Аскорбиновая кислота (порошок)</w:t>
            </w:r>
          </w:p>
        </w:tc>
      </w:tr>
      <w:tr w:rsidR="00CB471D" w:rsidRPr="008944CC" w:rsidTr="005C51B4">
        <w:trPr>
          <w:trHeight w:val="476"/>
          <w:jc w:val="center"/>
        </w:trPr>
        <w:tc>
          <w:tcPr>
            <w:tcW w:w="1530" w:type="dxa"/>
            <w:vAlign w:val="center"/>
          </w:tcPr>
          <w:p w:rsidR="00CB471D" w:rsidRPr="00B77A61" w:rsidRDefault="00CB471D" w:rsidP="00CB471D">
            <w:pPr>
              <w:pStyle w:val="23"/>
              <w:spacing w:line="240" w:lineRule="auto"/>
              <w:ind w:firstLine="0"/>
              <w:jc w:val="center"/>
              <w:rPr>
                <w:rFonts w:ascii="GHEA Grapalat" w:hAnsi="GHEA Grapalat"/>
                <w:lang w:val="hy-AM"/>
              </w:rPr>
            </w:pPr>
            <w:r>
              <w:rPr>
                <w:rFonts w:ascii="GHEA Grapalat" w:hAnsi="GHEA Grapalat"/>
                <w:lang w:val="hy-AM"/>
              </w:rPr>
              <w:t>8</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Ацикловир мазь 5 г</w:t>
            </w:r>
          </w:p>
        </w:tc>
      </w:tr>
      <w:tr w:rsidR="00CB471D" w:rsidRPr="008944CC" w:rsidTr="005C51B4">
        <w:trPr>
          <w:trHeight w:val="476"/>
          <w:jc w:val="center"/>
        </w:trPr>
        <w:tc>
          <w:tcPr>
            <w:tcW w:w="1530" w:type="dxa"/>
            <w:vAlign w:val="center"/>
          </w:tcPr>
          <w:p w:rsidR="00CB471D" w:rsidRPr="00B77A61" w:rsidRDefault="00CB471D" w:rsidP="00CB471D">
            <w:pPr>
              <w:pStyle w:val="23"/>
              <w:spacing w:line="240" w:lineRule="auto"/>
              <w:ind w:firstLine="0"/>
              <w:jc w:val="center"/>
              <w:rPr>
                <w:rFonts w:ascii="GHEA Grapalat" w:hAnsi="GHEA Grapalat"/>
                <w:lang w:val="hy-AM"/>
              </w:rPr>
            </w:pPr>
            <w:r>
              <w:rPr>
                <w:rFonts w:ascii="GHEA Grapalat" w:hAnsi="GHEA Grapalat"/>
                <w:lang w:val="hy-AM"/>
              </w:rPr>
              <w:t>9</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Бензонал 100 мг</w:t>
            </w:r>
          </w:p>
        </w:tc>
      </w:tr>
      <w:tr w:rsidR="00CB471D" w:rsidRPr="008944CC" w:rsidTr="005C51B4">
        <w:trPr>
          <w:trHeight w:val="476"/>
          <w:jc w:val="center"/>
        </w:trPr>
        <w:tc>
          <w:tcPr>
            <w:tcW w:w="1530" w:type="dxa"/>
            <w:vAlign w:val="center"/>
          </w:tcPr>
          <w:p w:rsidR="00CB471D" w:rsidRPr="00B77A61" w:rsidRDefault="00CB471D" w:rsidP="00CB471D">
            <w:pPr>
              <w:pStyle w:val="23"/>
              <w:spacing w:line="240" w:lineRule="auto"/>
              <w:ind w:firstLine="0"/>
              <w:jc w:val="center"/>
              <w:rPr>
                <w:rFonts w:ascii="GHEA Grapalat" w:hAnsi="GHEA Grapalat"/>
                <w:lang w:val="hy-AM"/>
              </w:rPr>
            </w:pPr>
            <w:r>
              <w:rPr>
                <w:rFonts w:ascii="GHEA Grapalat" w:hAnsi="GHEA Grapalat"/>
                <w:lang w:val="hy-AM"/>
              </w:rPr>
              <w:t>10</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Вата нестерильная</w:t>
            </w:r>
          </w:p>
        </w:tc>
      </w:tr>
      <w:tr w:rsidR="00CB471D" w:rsidRPr="008944CC" w:rsidTr="005C51B4">
        <w:trPr>
          <w:trHeight w:val="476"/>
          <w:jc w:val="center"/>
        </w:trPr>
        <w:tc>
          <w:tcPr>
            <w:tcW w:w="1530" w:type="dxa"/>
            <w:vAlign w:val="center"/>
          </w:tcPr>
          <w:p w:rsidR="00CB471D" w:rsidRPr="00B77A61" w:rsidRDefault="00CB471D" w:rsidP="00CB471D">
            <w:pPr>
              <w:pStyle w:val="23"/>
              <w:spacing w:line="240" w:lineRule="auto"/>
              <w:ind w:firstLine="0"/>
              <w:jc w:val="center"/>
              <w:rPr>
                <w:rFonts w:ascii="GHEA Grapalat" w:hAnsi="GHEA Grapalat"/>
                <w:lang w:val="hy-AM"/>
              </w:rPr>
            </w:pPr>
            <w:r>
              <w:rPr>
                <w:rFonts w:ascii="GHEA Grapalat" w:hAnsi="GHEA Grapalat"/>
                <w:lang w:val="hy-AM"/>
              </w:rPr>
              <w:t>11</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Бетайодин 10% – 1 л</w:t>
            </w:r>
          </w:p>
        </w:tc>
      </w:tr>
      <w:tr w:rsidR="00CB471D" w:rsidRPr="008944CC" w:rsidTr="005C51B4">
        <w:trPr>
          <w:trHeight w:val="476"/>
          <w:jc w:val="center"/>
        </w:trPr>
        <w:tc>
          <w:tcPr>
            <w:tcW w:w="1530" w:type="dxa"/>
            <w:vAlign w:val="center"/>
          </w:tcPr>
          <w:p w:rsidR="00CB471D" w:rsidRPr="00B77A61" w:rsidRDefault="00CB471D" w:rsidP="00CB471D">
            <w:pPr>
              <w:pStyle w:val="23"/>
              <w:spacing w:line="240" w:lineRule="auto"/>
              <w:ind w:firstLine="0"/>
              <w:jc w:val="center"/>
              <w:rPr>
                <w:rFonts w:ascii="GHEA Grapalat" w:hAnsi="GHEA Grapalat"/>
                <w:lang w:val="hy-AM"/>
              </w:rPr>
            </w:pPr>
            <w:r>
              <w:rPr>
                <w:rFonts w:ascii="GHEA Grapalat" w:hAnsi="GHEA Grapalat"/>
                <w:lang w:val="hy-AM"/>
              </w:rPr>
              <w:t>12</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Диазепам 5 мг</w:t>
            </w:r>
          </w:p>
        </w:tc>
      </w:tr>
      <w:tr w:rsidR="00CB471D" w:rsidRPr="008944CC" w:rsidTr="005C51B4">
        <w:trPr>
          <w:trHeight w:val="476"/>
          <w:jc w:val="center"/>
        </w:trPr>
        <w:tc>
          <w:tcPr>
            <w:tcW w:w="1530" w:type="dxa"/>
            <w:vAlign w:val="center"/>
          </w:tcPr>
          <w:p w:rsidR="00CB471D" w:rsidRPr="00B77A61" w:rsidRDefault="00CB471D" w:rsidP="00CB471D">
            <w:pPr>
              <w:pStyle w:val="23"/>
              <w:spacing w:line="240" w:lineRule="auto"/>
              <w:ind w:firstLine="0"/>
              <w:jc w:val="center"/>
              <w:rPr>
                <w:rFonts w:ascii="GHEA Grapalat" w:hAnsi="GHEA Grapalat"/>
                <w:lang w:val="hy-AM"/>
              </w:rPr>
            </w:pPr>
            <w:r>
              <w:rPr>
                <w:rFonts w:ascii="GHEA Grapalat" w:hAnsi="GHEA Grapalat"/>
                <w:lang w:val="hy-AM"/>
              </w:rPr>
              <w:t>13</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Левомепромазин 25 мг</w:t>
            </w:r>
          </w:p>
        </w:tc>
      </w:tr>
      <w:tr w:rsidR="00CB471D" w:rsidRPr="008944CC" w:rsidTr="005C51B4">
        <w:trPr>
          <w:trHeight w:val="476"/>
          <w:jc w:val="center"/>
        </w:trPr>
        <w:tc>
          <w:tcPr>
            <w:tcW w:w="1530" w:type="dxa"/>
            <w:vAlign w:val="center"/>
          </w:tcPr>
          <w:p w:rsidR="00CB471D" w:rsidRPr="00B77A61" w:rsidRDefault="00CB471D" w:rsidP="00CB471D">
            <w:pPr>
              <w:pStyle w:val="23"/>
              <w:spacing w:line="240" w:lineRule="auto"/>
              <w:ind w:firstLine="0"/>
              <w:jc w:val="center"/>
              <w:rPr>
                <w:rFonts w:ascii="GHEA Grapalat" w:hAnsi="GHEA Grapalat"/>
                <w:lang w:val="hy-AM"/>
              </w:rPr>
            </w:pPr>
            <w:r>
              <w:rPr>
                <w:rFonts w:ascii="GHEA Grapalat" w:hAnsi="GHEA Grapalat"/>
                <w:lang w:val="hy-AM"/>
              </w:rPr>
              <w:t>14</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Серная мазь 33% 30 г</w:t>
            </w:r>
          </w:p>
        </w:tc>
      </w:tr>
      <w:tr w:rsidR="00CB471D" w:rsidRPr="008944CC" w:rsidTr="005C51B4">
        <w:trPr>
          <w:trHeight w:val="476"/>
          <w:jc w:val="center"/>
        </w:trPr>
        <w:tc>
          <w:tcPr>
            <w:tcW w:w="1530" w:type="dxa"/>
            <w:vAlign w:val="center"/>
          </w:tcPr>
          <w:p w:rsidR="00CB471D" w:rsidRPr="00B77A61" w:rsidRDefault="00CB471D" w:rsidP="00CB471D">
            <w:pPr>
              <w:pStyle w:val="23"/>
              <w:spacing w:line="240" w:lineRule="auto"/>
              <w:ind w:firstLine="0"/>
              <w:jc w:val="center"/>
              <w:rPr>
                <w:rFonts w:ascii="GHEA Grapalat" w:hAnsi="GHEA Grapalat"/>
                <w:lang w:val="hy-AM"/>
              </w:rPr>
            </w:pPr>
            <w:r>
              <w:rPr>
                <w:rFonts w:ascii="GHEA Grapalat" w:hAnsi="GHEA Grapalat"/>
                <w:lang w:val="hy-AM"/>
              </w:rPr>
              <w:t>15</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Колхицин 1 мг</w:t>
            </w:r>
          </w:p>
        </w:tc>
      </w:tr>
      <w:tr w:rsidR="00CB471D" w:rsidRPr="008944CC" w:rsidTr="005C51B4">
        <w:trPr>
          <w:trHeight w:val="476"/>
          <w:jc w:val="center"/>
        </w:trPr>
        <w:tc>
          <w:tcPr>
            <w:tcW w:w="1530" w:type="dxa"/>
            <w:vAlign w:val="center"/>
          </w:tcPr>
          <w:p w:rsidR="00CB471D" w:rsidRPr="00B77A61" w:rsidRDefault="00CB471D" w:rsidP="00CB471D">
            <w:pPr>
              <w:pStyle w:val="23"/>
              <w:spacing w:line="240" w:lineRule="auto"/>
              <w:ind w:firstLine="0"/>
              <w:jc w:val="center"/>
              <w:rPr>
                <w:rFonts w:ascii="GHEA Grapalat" w:hAnsi="GHEA Grapalat"/>
                <w:lang w:val="hy-AM"/>
              </w:rPr>
            </w:pPr>
            <w:r>
              <w:rPr>
                <w:rFonts w:ascii="GHEA Grapalat" w:hAnsi="GHEA Grapalat"/>
                <w:lang w:val="hy-AM"/>
              </w:rPr>
              <w:t>16</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Карбамазепин 200 мг</w:t>
            </w:r>
          </w:p>
        </w:tc>
      </w:tr>
      <w:tr w:rsidR="00CB471D" w:rsidRPr="008944CC" w:rsidTr="005C51B4">
        <w:trPr>
          <w:trHeight w:val="476"/>
          <w:jc w:val="center"/>
        </w:trPr>
        <w:tc>
          <w:tcPr>
            <w:tcW w:w="1530" w:type="dxa"/>
            <w:vAlign w:val="center"/>
          </w:tcPr>
          <w:p w:rsidR="00CB471D" w:rsidRPr="00B77A61" w:rsidRDefault="00CB471D" w:rsidP="00CB471D">
            <w:pPr>
              <w:pStyle w:val="23"/>
              <w:spacing w:line="240" w:lineRule="auto"/>
              <w:ind w:firstLine="0"/>
              <w:jc w:val="center"/>
              <w:rPr>
                <w:rFonts w:ascii="GHEA Grapalat" w:hAnsi="GHEA Grapalat"/>
                <w:lang w:val="hy-AM"/>
              </w:rPr>
            </w:pPr>
            <w:r>
              <w:rPr>
                <w:rFonts w:ascii="GHEA Grapalat" w:hAnsi="GHEA Grapalat"/>
                <w:lang w:val="hy-AM"/>
              </w:rPr>
              <w:t>17</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Галоперидол 5 мг</w:t>
            </w:r>
          </w:p>
        </w:tc>
      </w:tr>
      <w:tr w:rsidR="00CB471D" w:rsidRPr="008944CC" w:rsidTr="005C51B4">
        <w:trPr>
          <w:trHeight w:val="476"/>
          <w:jc w:val="center"/>
        </w:trPr>
        <w:tc>
          <w:tcPr>
            <w:tcW w:w="1530" w:type="dxa"/>
            <w:vAlign w:val="center"/>
          </w:tcPr>
          <w:p w:rsidR="00CB471D" w:rsidRPr="00B77A61" w:rsidRDefault="00CB471D" w:rsidP="00CB471D">
            <w:pPr>
              <w:pStyle w:val="23"/>
              <w:spacing w:line="240" w:lineRule="auto"/>
              <w:ind w:firstLine="0"/>
              <w:jc w:val="center"/>
              <w:rPr>
                <w:rFonts w:ascii="GHEA Grapalat" w:hAnsi="GHEA Grapalat"/>
                <w:lang w:val="hy-AM"/>
              </w:rPr>
            </w:pPr>
            <w:r>
              <w:rPr>
                <w:rFonts w:ascii="GHEA Grapalat" w:hAnsi="GHEA Grapalat"/>
                <w:lang w:val="hy-AM"/>
              </w:rPr>
              <w:t>18</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Рексетин 20 мг</w:t>
            </w:r>
          </w:p>
        </w:tc>
      </w:tr>
      <w:tr w:rsidR="00CB471D" w:rsidRPr="008944CC" w:rsidTr="005C51B4">
        <w:trPr>
          <w:trHeight w:val="476"/>
          <w:jc w:val="center"/>
        </w:trPr>
        <w:tc>
          <w:tcPr>
            <w:tcW w:w="1530" w:type="dxa"/>
            <w:vAlign w:val="center"/>
          </w:tcPr>
          <w:p w:rsidR="00CB471D" w:rsidRPr="00B77A61" w:rsidRDefault="00CB471D" w:rsidP="00CB471D">
            <w:pPr>
              <w:pStyle w:val="23"/>
              <w:spacing w:line="240" w:lineRule="auto"/>
              <w:ind w:firstLine="0"/>
              <w:jc w:val="center"/>
              <w:rPr>
                <w:rFonts w:ascii="GHEA Grapalat" w:hAnsi="GHEA Grapalat"/>
                <w:lang w:val="hy-AM"/>
              </w:rPr>
            </w:pPr>
            <w:r>
              <w:rPr>
                <w:rFonts w:ascii="GHEA Grapalat" w:hAnsi="GHEA Grapalat"/>
                <w:lang w:val="hy-AM"/>
              </w:rPr>
              <w:t>19</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Мидокалм 50 мг</w:t>
            </w:r>
          </w:p>
        </w:tc>
      </w:tr>
      <w:tr w:rsidR="00CB471D" w:rsidRPr="008944CC" w:rsidTr="005C51B4">
        <w:trPr>
          <w:trHeight w:val="476"/>
          <w:jc w:val="center"/>
        </w:trPr>
        <w:tc>
          <w:tcPr>
            <w:tcW w:w="1530" w:type="dxa"/>
            <w:vAlign w:val="center"/>
          </w:tcPr>
          <w:p w:rsidR="00CB471D" w:rsidRPr="00B77A61" w:rsidRDefault="00CB471D" w:rsidP="00CB471D">
            <w:pPr>
              <w:pStyle w:val="23"/>
              <w:spacing w:line="240" w:lineRule="auto"/>
              <w:ind w:firstLine="0"/>
              <w:jc w:val="center"/>
              <w:rPr>
                <w:rFonts w:ascii="GHEA Grapalat" w:hAnsi="GHEA Grapalat"/>
                <w:lang w:val="hy-AM"/>
              </w:rPr>
            </w:pPr>
            <w:r>
              <w:rPr>
                <w:rFonts w:ascii="GHEA Grapalat" w:hAnsi="GHEA Grapalat"/>
                <w:lang w:val="hy-AM"/>
              </w:rPr>
              <w:t>20</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Трифтазин 5 мг</w:t>
            </w:r>
          </w:p>
        </w:tc>
      </w:tr>
      <w:tr w:rsidR="00CB471D" w:rsidRPr="008944CC" w:rsidTr="005C51B4">
        <w:trPr>
          <w:trHeight w:val="476"/>
          <w:jc w:val="center"/>
        </w:trPr>
        <w:tc>
          <w:tcPr>
            <w:tcW w:w="1530" w:type="dxa"/>
            <w:vAlign w:val="center"/>
          </w:tcPr>
          <w:p w:rsidR="00CB471D" w:rsidRPr="00B77A61" w:rsidRDefault="00CB471D" w:rsidP="00CB471D">
            <w:pPr>
              <w:pStyle w:val="23"/>
              <w:spacing w:line="240" w:lineRule="auto"/>
              <w:ind w:firstLine="0"/>
              <w:jc w:val="center"/>
              <w:rPr>
                <w:rFonts w:ascii="GHEA Grapalat" w:hAnsi="GHEA Grapalat"/>
                <w:lang w:val="hy-AM"/>
              </w:rPr>
            </w:pPr>
            <w:r>
              <w:rPr>
                <w:rFonts w:ascii="GHEA Grapalat" w:hAnsi="GHEA Grapalat"/>
                <w:lang w:val="hy-AM"/>
              </w:rPr>
              <w:t>21</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Гексилок ментол 0,2% 15 мл</w:t>
            </w:r>
          </w:p>
        </w:tc>
      </w:tr>
      <w:tr w:rsidR="00CB471D" w:rsidRPr="008944CC" w:rsidTr="005C51B4">
        <w:trPr>
          <w:trHeight w:val="476"/>
          <w:jc w:val="center"/>
        </w:trPr>
        <w:tc>
          <w:tcPr>
            <w:tcW w:w="1530" w:type="dxa"/>
            <w:vAlign w:val="center"/>
          </w:tcPr>
          <w:p w:rsidR="00CB471D" w:rsidRPr="00B77A61" w:rsidRDefault="00CB471D" w:rsidP="00CB471D">
            <w:pPr>
              <w:pStyle w:val="23"/>
              <w:spacing w:line="240" w:lineRule="auto"/>
              <w:ind w:firstLine="0"/>
              <w:jc w:val="center"/>
              <w:rPr>
                <w:rFonts w:ascii="GHEA Grapalat" w:hAnsi="GHEA Grapalat"/>
                <w:lang w:val="hy-AM"/>
              </w:rPr>
            </w:pPr>
            <w:r>
              <w:rPr>
                <w:rFonts w:ascii="GHEA Grapalat" w:hAnsi="GHEA Grapalat"/>
                <w:lang w:val="hy-AM"/>
              </w:rPr>
              <w:t>22</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Натрия хлорид 0,9% 500 мл</w:t>
            </w:r>
          </w:p>
        </w:tc>
      </w:tr>
      <w:tr w:rsidR="00CB471D" w:rsidRPr="008944CC" w:rsidTr="005C51B4">
        <w:trPr>
          <w:trHeight w:val="476"/>
          <w:jc w:val="center"/>
        </w:trPr>
        <w:tc>
          <w:tcPr>
            <w:tcW w:w="1530" w:type="dxa"/>
            <w:vAlign w:val="center"/>
          </w:tcPr>
          <w:p w:rsidR="00CB471D" w:rsidRPr="00B77A61" w:rsidRDefault="00CB471D" w:rsidP="00CB471D">
            <w:pPr>
              <w:pStyle w:val="23"/>
              <w:spacing w:line="240" w:lineRule="auto"/>
              <w:ind w:firstLine="0"/>
              <w:jc w:val="center"/>
              <w:rPr>
                <w:rFonts w:ascii="GHEA Grapalat" w:hAnsi="GHEA Grapalat"/>
                <w:lang w:val="hy-AM"/>
              </w:rPr>
            </w:pPr>
            <w:r>
              <w:rPr>
                <w:rFonts w:ascii="GHEA Grapalat" w:hAnsi="GHEA Grapalat"/>
                <w:lang w:val="hy-AM"/>
              </w:rPr>
              <w:t>23</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Резиновое кольцо для пролежней N3</w:t>
            </w:r>
          </w:p>
        </w:tc>
      </w:tr>
      <w:tr w:rsidR="00CB471D" w:rsidRPr="008944CC" w:rsidTr="005C51B4">
        <w:trPr>
          <w:trHeight w:val="476"/>
          <w:jc w:val="center"/>
        </w:trPr>
        <w:tc>
          <w:tcPr>
            <w:tcW w:w="1530" w:type="dxa"/>
            <w:vAlign w:val="center"/>
          </w:tcPr>
          <w:p w:rsidR="00CB471D" w:rsidRPr="00B77A61" w:rsidRDefault="00CB471D" w:rsidP="00CB471D">
            <w:pPr>
              <w:pStyle w:val="23"/>
              <w:spacing w:line="240" w:lineRule="auto"/>
              <w:ind w:firstLine="0"/>
              <w:jc w:val="center"/>
              <w:rPr>
                <w:rFonts w:ascii="GHEA Grapalat" w:hAnsi="GHEA Grapalat"/>
                <w:lang w:val="hy-AM"/>
              </w:rPr>
            </w:pPr>
            <w:r>
              <w:rPr>
                <w:rFonts w:ascii="GHEA Grapalat" w:hAnsi="GHEA Grapalat"/>
                <w:lang w:val="hy-AM"/>
              </w:rPr>
              <w:t>24</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Резиновое кольцо для пролежней N2</w:t>
            </w:r>
          </w:p>
        </w:tc>
      </w:tr>
      <w:tr w:rsidR="00CB471D" w:rsidRPr="008944CC" w:rsidTr="005C51B4">
        <w:trPr>
          <w:trHeight w:val="476"/>
          <w:jc w:val="center"/>
        </w:trPr>
        <w:tc>
          <w:tcPr>
            <w:tcW w:w="1530" w:type="dxa"/>
            <w:vAlign w:val="center"/>
          </w:tcPr>
          <w:p w:rsidR="00CB471D" w:rsidRPr="00B77A61" w:rsidRDefault="00CB471D" w:rsidP="00CB471D">
            <w:pPr>
              <w:pStyle w:val="23"/>
              <w:spacing w:line="240" w:lineRule="auto"/>
              <w:ind w:firstLine="0"/>
              <w:jc w:val="center"/>
              <w:rPr>
                <w:rFonts w:ascii="GHEA Grapalat" w:hAnsi="GHEA Grapalat"/>
                <w:lang w:val="hy-AM"/>
              </w:rPr>
            </w:pPr>
            <w:r>
              <w:rPr>
                <w:rFonts w:ascii="GHEA Grapalat" w:hAnsi="GHEA Grapalat"/>
                <w:lang w:val="hy-AM"/>
              </w:rPr>
              <w:lastRenderedPageBreak/>
              <w:t>25</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Фенобарбитал 100 мг</w:t>
            </w:r>
          </w:p>
        </w:tc>
      </w:tr>
      <w:tr w:rsidR="00CB471D" w:rsidRPr="008944CC" w:rsidTr="005C51B4">
        <w:trPr>
          <w:trHeight w:val="476"/>
          <w:jc w:val="center"/>
        </w:trPr>
        <w:tc>
          <w:tcPr>
            <w:tcW w:w="1530" w:type="dxa"/>
            <w:vAlign w:val="center"/>
          </w:tcPr>
          <w:p w:rsidR="00CB471D" w:rsidRPr="00B77A61" w:rsidRDefault="00CB471D" w:rsidP="00CB471D">
            <w:pPr>
              <w:pStyle w:val="23"/>
              <w:spacing w:line="240" w:lineRule="auto"/>
              <w:ind w:firstLine="0"/>
              <w:jc w:val="center"/>
              <w:rPr>
                <w:rFonts w:ascii="GHEA Grapalat" w:hAnsi="GHEA Grapalat"/>
                <w:lang w:val="hy-AM"/>
              </w:rPr>
            </w:pPr>
            <w:r>
              <w:rPr>
                <w:rFonts w:ascii="GHEA Grapalat" w:hAnsi="GHEA Grapalat"/>
                <w:lang w:val="hy-AM"/>
              </w:rPr>
              <w:t>26</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Солкосерил мазь 20 г</w:t>
            </w:r>
          </w:p>
        </w:tc>
      </w:tr>
      <w:tr w:rsidR="00CB471D" w:rsidRPr="008944CC" w:rsidTr="005C51B4">
        <w:trPr>
          <w:trHeight w:val="476"/>
          <w:jc w:val="center"/>
        </w:trPr>
        <w:tc>
          <w:tcPr>
            <w:tcW w:w="1530" w:type="dxa"/>
            <w:vAlign w:val="center"/>
          </w:tcPr>
          <w:p w:rsidR="00CB471D" w:rsidRPr="00B77A61" w:rsidRDefault="00CB471D" w:rsidP="00CB471D">
            <w:pPr>
              <w:pStyle w:val="23"/>
              <w:spacing w:line="240" w:lineRule="auto"/>
              <w:ind w:firstLine="0"/>
              <w:jc w:val="center"/>
              <w:rPr>
                <w:rFonts w:ascii="GHEA Grapalat" w:hAnsi="GHEA Grapalat"/>
                <w:lang w:val="hy-AM"/>
              </w:rPr>
            </w:pPr>
            <w:r>
              <w:rPr>
                <w:rFonts w:ascii="GHEA Grapalat" w:hAnsi="GHEA Grapalat"/>
                <w:lang w:val="hy-AM"/>
              </w:rPr>
              <w:t>27</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Клоназепам 2 мг</w:t>
            </w:r>
          </w:p>
        </w:tc>
      </w:tr>
      <w:tr w:rsidR="00CB471D" w:rsidRPr="008944CC" w:rsidTr="005C51B4">
        <w:trPr>
          <w:trHeight w:val="476"/>
          <w:jc w:val="center"/>
        </w:trPr>
        <w:tc>
          <w:tcPr>
            <w:tcW w:w="1530" w:type="dxa"/>
            <w:vAlign w:val="center"/>
          </w:tcPr>
          <w:p w:rsidR="00CB471D" w:rsidRPr="00B77A61" w:rsidRDefault="00CB471D" w:rsidP="00CB471D">
            <w:pPr>
              <w:pStyle w:val="23"/>
              <w:spacing w:line="240" w:lineRule="auto"/>
              <w:ind w:firstLine="0"/>
              <w:jc w:val="center"/>
              <w:rPr>
                <w:rFonts w:ascii="GHEA Grapalat" w:hAnsi="GHEA Grapalat"/>
                <w:lang w:val="hy-AM"/>
              </w:rPr>
            </w:pPr>
            <w:r>
              <w:rPr>
                <w:rFonts w:ascii="GHEA Grapalat" w:hAnsi="GHEA Grapalat"/>
                <w:lang w:val="hy-AM"/>
              </w:rPr>
              <w:t>28</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Перчатки медицинские N100</w:t>
            </w:r>
          </w:p>
        </w:tc>
      </w:tr>
      <w:tr w:rsidR="00CB471D" w:rsidRPr="008944CC" w:rsidTr="005C51B4">
        <w:trPr>
          <w:trHeight w:val="476"/>
          <w:jc w:val="center"/>
        </w:trPr>
        <w:tc>
          <w:tcPr>
            <w:tcW w:w="1530"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29</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Карсил 22,5 мг</w:t>
            </w:r>
          </w:p>
        </w:tc>
      </w:tr>
      <w:tr w:rsidR="00CB471D" w:rsidRPr="008944CC" w:rsidTr="005C51B4">
        <w:trPr>
          <w:trHeight w:val="476"/>
          <w:jc w:val="center"/>
        </w:trPr>
        <w:tc>
          <w:tcPr>
            <w:tcW w:w="1530"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30</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Фуросемид 40 мг</w:t>
            </w:r>
          </w:p>
        </w:tc>
      </w:tr>
      <w:tr w:rsidR="00CB471D" w:rsidRPr="008944CC" w:rsidTr="005C51B4">
        <w:trPr>
          <w:trHeight w:val="476"/>
          <w:jc w:val="center"/>
        </w:trPr>
        <w:tc>
          <w:tcPr>
            <w:tcW w:w="1530"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31</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Энтерофурил 200 мг</w:t>
            </w:r>
          </w:p>
        </w:tc>
      </w:tr>
      <w:tr w:rsidR="00CB471D" w:rsidRPr="008944CC" w:rsidTr="005C51B4">
        <w:trPr>
          <w:trHeight w:val="476"/>
          <w:jc w:val="center"/>
        </w:trPr>
        <w:tc>
          <w:tcPr>
            <w:tcW w:w="1530"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32</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Маалокс</w:t>
            </w:r>
          </w:p>
        </w:tc>
      </w:tr>
      <w:tr w:rsidR="00CB471D" w:rsidRPr="008944CC" w:rsidTr="005C51B4">
        <w:trPr>
          <w:trHeight w:val="476"/>
          <w:jc w:val="center"/>
        </w:trPr>
        <w:tc>
          <w:tcPr>
            <w:tcW w:w="1530"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33</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Кокарбоксилаза 50 мг/2 мл</w:t>
            </w:r>
          </w:p>
        </w:tc>
      </w:tr>
      <w:tr w:rsidR="00CB471D" w:rsidRPr="008944CC" w:rsidTr="005C51B4">
        <w:trPr>
          <w:trHeight w:val="476"/>
          <w:jc w:val="center"/>
        </w:trPr>
        <w:tc>
          <w:tcPr>
            <w:tcW w:w="1530"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34</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Кетоконазол шампунь 2% 90 мл</w:t>
            </w:r>
          </w:p>
        </w:tc>
      </w:tr>
      <w:tr w:rsidR="00CB471D" w:rsidRPr="008944CC" w:rsidTr="005C51B4">
        <w:trPr>
          <w:trHeight w:val="476"/>
          <w:jc w:val="center"/>
        </w:trPr>
        <w:tc>
          <w:tcPr>
            <w:tcW w:w="1530"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35</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Флуконазол 50 мг</w:t>
            </w:r>
          </w:p>
        </w:tc>
      </w:tr>
      <w:tr w:rsidR="00CB471D" w:rsidRPr="008944CC" w:rsidTr="005C51B4">
        <w:trPr>
          <w:trHeight w:val="476"/>
          <w:jc w:val="center"/>
        </w:trPr>
        <w:tc>
          <w:tcPr>
            <w:tcW w:w="1530"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36</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Кофеин 10% 1 мл</w:t>
            </w:r>
          </w:p>
        </w:tc>
      </w:tr>
      <w:tr w:rsidR="00CB471D" w:rsidRPr="008944CC" w:rsidTr="005C51B4">
        <w:trPr>
          <w:trHeight w:val="476"/>
          <w:jc w:val="center"/>
        </w:trPr>
        <w:tc>
          <w:tcPr>
            <w:tcW w:w="1530"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37</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Тетрациклиновая глазная мазь 1% 3 г</w:t>
            </w:r>
          </w:p>
        </w:tc>
      </w:tr>
      <w:tr w:rsidR="00CB471D" w:rsidRPr="008944CC" w:rsidTr="005C51B4">
        <w:trPr>
          <w:trHeight w:val="476"/>
          <w:jc w:val="center"/>
        </w:trPr>
        <w:tc>
          <w:tcPr>
            <w:tcW w:w="1530"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38</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Аевит 0,2 N30</w:t>
            </w:r>
          </w:p>
        </w:tc>
      </w:tr>
      <w:tr w:rsidR="00CB471D" w:rsidRPr="008944CC" w:rsidTr="005C51B4">
        <w:trPr>
          <w:trHeight w:val="476"/>
          <w:jc w:val="center"/>
        </w:trPr>
        <w:tc>
          <w:tcPr>
            <w:tcW w:w="1530"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39</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Глюкометр</w:t>
            </w:r>
          </w:p>
        </w:tc>
      </w:tr>
      <w:tr w:rsidR="00CB471D" w:rsidRPr="008944CC" w:rsidTr="005C51B4">
        <w:trPr>
          <w:trHeight w:val="476"/>
          <w:jc w:val="center"/>
        </w:trPr>
        <w:tc>
          <w:tcPr>
            <w:tcW w:w="1530"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40</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Бесконтактный термометр</w:t>
            </w:r>
          </w:p>
        </w:tc>
      </w:tr>
      <w:tr w:rsidR="00CB471D" w:rsidRPr="008944CC" w:rsidTr="005C51B4">
        <w:trPr>
          <w:trHeight w:val="476"/>
          <w:jc w:val="center"/>
        </w:trPr>
        <w:tc>
          <w:tcPr>
            <w:tcW w:w="1530"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41</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Тонометр автоматический</w:t>
            </w:r>
          </w:p>
        </w:tc>
      </w:tr>
      <w:tr w:rsidR="00CB471D" w:rsidRPr="008944CC" w:rsidTr="005C51B4">
        <w:trPr>
          <w:trHeight w:val="476"/>
          <w:jc w:val="center"/>
        </w:trPr>
        <w:tc>
          <w:tcPr>
            <w:tcW w:w="1530"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42</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Дентин паста 50 г</w:t>
            </w:r>
          </w:p>
        </w:tc>
      </w:tr>
      <w:tr w:rsidR="00CB471D" w:rsidRPr="008944CC" w:rsidTr="005C51B4">
        <w:trPr>
          <w:trHeight w:val="476"/>
          <w:jc w:val="center"/>
        </w:trPr>
        <w:tc>
          <w:tcPr>
            <w:tcW w:w="1530"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43</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Силидонт-2 (порошок 50 г, жидкость 30 мл)</w:t>
            </w:r>
          </w:p>
        </w:tc>
      </w:tr>
      <w:tr w:rsidR="00CB471D" w:rsidRPr="008944CC" w:rsidTr="005C51B4">
        <w:trPr>
          <w:trHeight w:val="476"/>
          <w:jc w:val="center"/>
        </w:trPr>
        <w:tc>
          <w:tcPr>
            <w:tcW w:w="1530"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44</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Белладонт цемент (порошок 50 г, жидкость 30 мл)</w:t>
            </w:r>
          </w:p>
        </w:tc>
      </w:tr>
      <w:tr w:rsidR="00CB471D" w:rsidRPr="008944CC" w:rsidTr="005C51B4">
        <w:trPr>
          <w:trHeight w:val="476"/>
          <w:jc w:val="center"/>
        </w:trPr>
        <w:tc>
          <w:tcPr>
            <w:tcW w:w="1530"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45</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Капрамин жидкость 30 мл</w:t>
            </w:r>
          </w:p>
        </w:tc>
      </w:tr>
      <w:tr w:rsidR="00CB471D" w:rsidRPr="008944CC" w:rsidTr="005C51B4">
        <w:trPr>
          <w:trHeight w:val="476"/>
          <w:jc w:val="center"/>
        </w:trPr>
        <w:tc>
          <w:tcPr>
            <w:tcW w:w="1530"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46</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Светоотверждаемый композитный пломбировочный материал</w:t>
            </w:r>
          </w:p>
        </w:tc>
      </w:tr>
      <w:tr w:rsidR="00CB471D" w:rsidRPr="008944CC" w:rsidTr="005C51B4">
        <w:trPr>
          <w:trHeight w:val="476"/>
          <w:jc w:val="center"/>
        </w:trPr>
        <w:tc>
          <w:tcPr>
            <w:tcW w:w="1530"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47</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Лидокаин аэрозоль стоматологический 5% 10 мл</w:t>
            </w:r>
          </w:p>
        </w:tc>
      </w:tr>
      <w:tr w:rsidR="00CB471D" w:rsidRPr="008944CC" w:rsidTr="005C51B4">
        <w:trPr>
          <w:trHeight w:val="476"/>
          <w:jc w:val="center"/>
        </w:trPr>
        <w:tc>
          <w:tcPr>
            <w:tcW w:w="1530"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48</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Метронидазол дента гель 20 г</w:t>
            </w:r>
          </w:p>
        </w:tc>
      </w:tr>
      <w:tr w:rsidR="00CB471D" w:rsidRPr="008944CC" w:rsidTr="005C51B4">
        <w:trPr>
          <w:trHeight w:val="476"/>
          <w:jc w:val="center"/>
        </w:trPr>
        <w:tc>
          <w:tcPr>
            <w:tcW w:w="1530"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49</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Крезодент раствор 5 мл</w:t>
            </w:r>
          </w:p>
        </w:tc>
      </w:tr>
      <w:tr w:rsidR="00CB471D" w:rsidRPr="008944CC" w:rsidTr="005C51B4">
        <w:trPr>
          <w:trHeight w:val="476"/>
          <w:jc w:val="center"/>
        </w:trPr>
        <w:tc>
          <w:tcPr>
            <w:tcW w:w="1530"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50</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Крезодент паста 25 г</w:t>
            </w:r>
          </w:p>
        </w:tc>
      </w:tr>
      <w:tr w:rsidR="00CB471D" w:rsidRPr="008944CC" w:rsidTr="005C51B4">
        <w:trPr>
          <w:trHeight w:val="476"/>
          <w:jc w:val="center"/>
        </w:trPr>
        <w:tc>
          <w:tcPr>
            <w:tcW w:w="1530"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51</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Пульпоэкстрактор N100</w:t>
            </w:r>
          </w:p>
        </w:tc>
      </w:tr>
      <w:tr w:rsidR="00CB471D" w:rsidRPr="008944CC" w:rsidTr="005C51B4">
        <w:trPr>
          <w:trHeight w:val="476"/>
          <w:jc w:val="center"/>
        </w:trPr>
        <w:tc>
          <w:tcPr>
            <w:tcW w:w="1530"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52</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Корневые иглы Миллера N100</w:t>
            </w:r>
          </w:p>
        </w:tc>
      </w:tr>
      <w:tr w:rsidR="00CB471D" w:rsidRPr="008944CC" w:rsidTr="005C51B4">
        <w:trPr>
          <w:trHeight w:val="476"/>
          <w:jc w:val="center"/>
        </w:trPr>
        <w:tc>
          <w:tcPr>
            <w:tcW w:w="1530"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53</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Стоматологические файлы H и K N6 (15–40)</w:t>
            </w:r>
          </w:p>
        </w:tc>
      </w:tr>
      <w:tr w:rsidR="00CB471D" w:rsidRPr="008944CC" w:rsidTr="005C51B4">
        <w:trPr>
          <w:trHeight w:val="476"/>
          <w:jc w:val="center"/>
        </w:trPr>
        <w:tc>
          <w:tcPr>
            <w:tcW w:w="1530"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54</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Стоматологические алмазные боры (шаровидные, конические, пирамидальные)</w:t>
            </w:r>
          </w:p>
        </w:tc>
      </w:tr>
      <w:tr w:rsidR="00CB471D" w:rsidRPr="008944CC" w:rsidTr="005C51B4">
        <w:trPr>
          <w:trHeight w:val="476"/>
          <w:jc w:val="center"/>
        </w:trPr>
        <w:tc>
          <w:tcPr>
            <w:tcW w:w="1530"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55</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Септонест с адреналином 1:100000 1,7 мл N50</w:t>
            </w:r>
          </w:p>
        </w:tc>
      </w:tr>
      <w:tr w:rsidR="00CB471D" w:rsidRPr="008944CC" w:rsidTr="005C51B4">
        <w:trPr>
          <w:trHeight w:val="476"/>
          <w:jc w:val="center"/>
        </w:trPr>
        <w:tc>
          <w:tcPr>
            <w:tcW w:w="1530"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lastRenderedPageBreak/>
              <w:t>56</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Иглы стоматологические инъекционные G25 N100</w:t>
            </w:r>
          </w:p>
        </w:tc>
      </w:tr>
      <w:tr w:rsidR="00CB471D" w:rsidRPr="008944CC" w:rsidTr="005C51B4">
        <w:trPr>
          <w:trHeight w:val="476"/>
          <w:jc w:val="center"/>
        </w:trPr>
        <w:tc>
          <w:tcPr>
            <w:tcW w:w="1530"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57</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Перчатки медицинские N100 (M)</w:t>
            </w:r>
          </w:p>
        </w:tc>
      </w:tr>
      <w:tr w:rsidR="00CB471D" w:rsidRPr="008944CC" w:rsidTr="005C51B4">
        <w:trPr>
          <w:trHeight w:val="476"/>
          <w:jc w:val="center"/>
        </w:trPr>
        <w:tc>
          <w:tcPr>
            <w:tcW w:w="1530"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58</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Ватные валики N20</w:t>
            </w:r>
          </w:p>
        </w:tc>
      </w:tr>
      <w:tr w:rsidR="00CB471D" w:rsidRPr="008944CC" w:rsidTr="005C51B4">
        <w:trPr>
          <w:trHeight w:val="476"/>
          <w:jc w:val="center"/>
        </w:trPr>
        <w:tc>
          <w:tcPr>
            <w:tcW w:w="1530"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59</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Пейпер-пойнты N30</w:t>
            </w:r>
          </w:p>
        </w:tc>
      </w:tr>
      <w:tr w:rsidR="00CB471D" w:rsidRPr="008944CC" w:rsidTr="005C51B4">
        <w:trPr>
          <w:trHeight w:val="476"/>
          <w:jc w:val="center"/>
        </w:trPr>
        <w:tc>
          <w:tcPr>
            <w:tcW w:w="1530"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60</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Пейпер-пойнты N35</w:t>
            </w:r>
          </w:p>
        </w:tc>
      </w:tr>
      <w:tr w:rsidR="00CB471D" w:rsidRPr="008944CC" w:rsidTr="005C51B4">
        <w:trPr>
          <w:trHeight w:val="476"/>
          <w:jc w:val="center"/>
        </w:trPr>
        <w:tc>
          <w:tcPr>
            <w:tcW w:w="1530"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61</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Набор пейпер-пойнтов (15–40)</w:t>
            </w:r>
          </w:p>
        </w:tc>
      </w:tr>
      <w:tr w:rsidR="00CB471D" w:rsidRPr="008944CC" w:rsidTr="005C51B4">
        <w:trPr>
          <w:trHeight w:val="476"/>
          <w:jc w:val="center"/>
        </w:trPr>
        <w:tc>
          <w:tcPr>
            <w:tcW w:w="1530"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62</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Гуттаперчевые штифты (15–40)</w:t>
            </w:r>
          </w:p>
        </w:tc>
      </w:tr>
      <w:tr w:rsidR="00CB471D" w:rsidRPr="008944CC" w:rsidTr="005C51B4">
        <w:trPr>
          <w:trHeight w:val="476"/>
          <w:jc w:val="center"/>
        </w:trPr>
        <w:tc>
          <w:tcPr>
            <w:tcW w:w="1530"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63</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Игла для пломбирования корневых каналов N1</w:t>
            </w:r>
          </w:p>
        </w:tc>
      </w:tr>
      <w:tr w:rsidR="00CB471D" w:rsidRPr="008944CC" w:rsidTr="005C51B4">
        <w:trPr>
          <w:trHeight w:val="476"/>
          <w:jc w:val="center"/>
        </w:trPr>
        <w:tc>
          <w:tcPr>
            <w:tcW w:w="1530"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64</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Головки стоматологического зеркала</w:t>
            </w:r>
          </w:p>
        </w:tc>
      </w:tr>
      <w:tr w:rsidR="00CB471D" w:rsidRPr="008944CC" w:rsidTr="005C51B4">
        <w:trPr>
          <w:trHeight w:val="476"/>
          <w:jc w:val="center"/>
        </w:trPr>
        <w:tc>
          <w:tcPr>
            <w:tcW w:w="1530"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65</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Ручки для зеркала</w:t>
            </w:r>
          </w:p>
        </w:tc>
      </w:tr>
      <w:tr w:rsidR="00CB471D" w:rsidRPr="008944CC" w:rsidTr="005C51B4">
        <w:trPr>
          <w:trHeight w:val="476"/>
          <w:jc w:val="center"/>
        </w:trPr>
        <w:tc>
          <w:tcPr>
            <w:tcW w:w="1530"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66</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Стоматологический зонд</w:t>
            </w:r>
          </w:p>
        </w:tc>
      </w:tr>
      <w:tr w:rsidR="00CB471D" w:rsidRPr="008944CC" w:rsidTr="005C51B4">
        <w:trPr>
          <w:trHeight w:val="476"/>
          <w:jc w:val="center"/>
        </w:trPr>
        <w:tc>
          <w:tcPr>
            <w:tcW w:w="1530"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67</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Стоматологический пинцет</w:t>
            </w:r>
          </w:p>
        </w:tc>
      </w:tr>
      <w:tr w:rsidR="00CB471D" w:rsidRPr="008944CC" w:rsidTr="005C51B4">
        <w:trPr>
          <w:trHeight w:val="476"/>
          <w:jc w:val="center"/>
        </w:trPr>
        <w:tc>
          <w:tcPr>
            <w:tcW w:w="1530"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68</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Кислота для пломб</w:t>
            </w:r>
          </w:p>
        </w:tc>
      </w:tr>
      <w:tr w:rsidR="00CB471D" w:rsidRPr="008944CC" w:rsidTr="005C51B4">
        <w:trPr>
          <w:trHeight w:val="476"/>
          <w:jc w:val="center"/>
        </w:trPr>
        <w:tc>
          <w:tcPr>
            <w:tcW w:w="1530"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69</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Белодез 3% 100 мл</w:t>
            </w:r>
          </w:p>
        </w:tc>
      </w:tr>
      <w:tr w:rsidR="00CB471D" w:rsidRPr="008944CC" w:rsidTr="005C51B4">
        <w:trPr>
          <w:trHeight w:val="476"/>
          <w:jc w:val="center"/>
        </w:trPr>
        <w:tc>
          <w:tcPr>
            <w:tcW w:w="1530"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70</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Бондинг 5 мл</w:t>
            </w:r>
          </w:p>
        </w:tc>
      </w:tr>
      <w:tr w:rsidR="00CB471D" w:rsidRPr="008944CC" w:rsidTr="005C51B4">
        <w:trPr>
          <w:trHeight w:val="476"/>
          <w:jc w:val="center"/>
        </w:trPr>
        <w:tc>
          <w:tcPr>
            <w:tcW w:w="1530"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71</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«Аниос» спрей</w:t>
            </w:r>
          </w:p>
        </w:tc>
      </w:tr>
      <w:tr w:rsidR="00CB471D" w:rsidRPr="008944CC" w:rsidTr="005C51B4">
        <w:trPr>
          <w:trHeight w:val="476"/>
          <w:jc w:val="center"/>
        </w:trPr>
        <w:tc>
          <w:tcPr>
            <w:tcW w:w="1530"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72</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Рентгеновская пленка N50</w:t>
            </w:r>
          </w:p>
        </w:tc>
      </w:tr>
      <w:tr w:rsidR="00CB471D" w:rsidRPr="008944CC" w:rsidTr="005C51B4">
        <w:trPr>
          <w:trHeight w:val="476"/>
          <w:jc w:val="center"/>
        </w:trPr>
        <w:tc>
          <w:tcPr>
            <w:tcW w:w="1530"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73</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Стекловолоконные штифты конические M-1</w:t>
            </w:r>
          </w:p>
        </w:tc>
      </w:tr>
      <w:tr w:rsidR="00CB471D" w:rsidRPr="008944CC" w:rsidTr="005C51B4">
        <w:trPr>
          <w:trHeight w:val="476"/>
          <w:jc w:val="center"/>
        </w:trPr>
        <w:tc>
          <w:tcPr>
            <w:tcW w:w="1530"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74</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Стекловолоконные штифты конические M-2</w:t>
            </w:r>
          </w:p>
        </w:tc>
      </w:tr>
      <w:tr w:rsidR="00CB471D" w:rsidRPr="008944CC" w:rsidTr="005C51B4">
        <w:trPr>
          <w:trHeight w:val="476"/>
          <w:jc w:val="center"/>
        </w:trPr>
        <w:tc>
          <w:tcPr>
            <w:tcW w:w="1530"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146</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Стекловолоконные штифты конические L-1</w:t>
            </w:r>
          </w:p>
        </w:tc>
      </w:tr>
    </w:tbl>
    <w:p w:rsidR="00251369" w:rsidRDefault="00251369" w:rsidP="00251369">
      <w:pPr>
        <w:widowControl w:val="0"/>
        <w:spacing w:after="160"/>
        <w:ind w:firstLine="567"/>
        <w:jc w:val="center"/>
        <w:rPr>
          <w:rFonts w:ascii="GHEA Grapalat" w:hAnsi="GHEA Grapalat" w:cs="Sylfaen"/>
          <w:i/>
        </w:rPr>
      </w:pPr>
    </w:p>
    <w:p w:rsidR="00251369" w:rsidRPr="00AF4F8A" w:rsidRDefault="00251369" w:rsidP="00251369">
      <w:pPr>
        <w:pStyle w:val="23"/>
        <w:widowControl w:val="0"/>
        <w:spacing w:after="160" w:line="240" w:lineRule="auto"/>
        <w:ind w:firstLine="567"/>
        <w:rPr>
          <w:rFonts w:ascii="GHEA Grapalat" w:hAnsi="GHEA Grapalat"/>
          <w:sz w:val="24"/>
          <w:szCs w:val="24"/>
        </w:rPr>
      </w:pPr>
      <w:r w:rsidRPr="007D79C8">
        <w:rPr>
          <w:rFonts w:ascii="GHEA Grapalat" w:hAnsi="GHEA Grapalat"/>
          <w:b/>
          <w:sz w:val="28"/>
          <w:szCs w:val="24"/>
        </w:rPr>
        <w:t xml:space="preserve">Закупка осуществляется на основании </w:t>
      </w:r>
      <w:r w:rsidRPr="006F2D5D">
        <w:rPr>
          <w:rFonts w:ascii="GHEA Grapalat" w:hAnsi="GHEA Grapalat"/>
          <w:b/>
          <w:sz w:val="28"/>
          <w:szCs w:val="24"/>
        </w:rPr>
        <w:t>пункта 2</w:t>
      </w:r>
      <w:r w:rsidRPr="00FD14D7">
        <w:rPr>
          <w:rFonts w:ascii="GHEA Grapalat" w:hAnsi="GHEA Grapalat"/>
          <w:b/>
          <w:sz w:val="28"/>
          <w:szCs w:val="24"/>
        </w:rPr>
        <w:t xml:space="preserve"> </w:t>
      </w:r>
      <w:r w:rsidRPr="007D79C8">
        <w:rPr>
          <w:rFonts w:ascii="GHEA Grapalat" w:hAnsi="GHEA Grapalat"/>
          <w:b/>
          <w:sz w:val="28"/>
          <w:szCs w:val="24"/>
        </w:rPr>
        <w:t>части 6 статьи 15 Закона РА "О закупках"</w:t>
      </w:r>
    </w:p>
    <w:p w:rsidR="00251369" w:rsidRPr="009044F1" w:rsidRDefault="00251369" w:rsidP="00251369">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rsidR="00251369" w:rsidRPr="00AA5BD2" w:rsidRDefault="00251369" w:rsidP="00251369">
      <w:pPr>
        <w:pStyle w:val="23"/>
        <w:widowControl w:val="0"/>
        <w:tabs>
          <w:tab w:val="left" w:pos="1134"/>
        </w:tabs>
        <w:spacing w:after="160"/>
        <w:ind w:firstLine="567"/>
        <w:rPr>
          <w:rFonts w:ascii="GHEA Grapalat" w:hAnsi="GHEA Grapalat"/>
          <w:sz w:val="24"/>
          <w:szCs w:val="24"/>
          <w:lang w:val="hy-AM"/>
        </w:rPr>
      </w:pPr>
      <w:r w:rsidRPr="00AA5BD2">
        <w:rPr>
          <w:rFonts w:ascii="GHEA Grapalat" w:hAnsi="GHEA Grapalat"/>
          <w:sz w:val="24"/>
          <w:szCs w:val="24"/>
          <w:lang w:val="hy-AM"/>
        </w:rPr>
        <w:t>1.2.</w:t>
      </w:r>
      <w:r w:rsidRPr="00AA5BD2">
        <w:rPr>
          <w:rFonts w:ascii="GHEA Grapalat" w:hAnsi="GHEA Grapalat"/>
          <w:sz w:val="24"/>
          <w:szCs w:val="24"/>
          <w:lang w:val="hy-AM"/>
        </w:rPr>
        <w:tab/>
      </w:r>
      <w:r w:rsidRPr="00AA5BD2">
        <w:rPr>
          <w:rFonts w:ascii="GHEA Grapalat" w:hAnsi="GHEA Grapalat"/>
          <w:sz w:val="24"/>
          <w:szCs w:val="24"/>
        </w:rPr>
        <w:t xml:space="preserve">В рамках настоящей процедуры </w:t>
      </w:r>
      <w:r>
        <w:rPr>
          <w:rFonts w:ascii="GHEA Grapalat" w:hAnsi="GHEA Grapalat"/>
          <w:sz w:val="24"/>
          <w:szCs w:val="24"/>
        </w:rPr>
        <w:t>предоплат</w:t>
      </w:r>
      <w:r>
        <w:rPr>
          <w:rFonts w:ascii="GHEA Grapalat" w:hAnsi="GHEA Grapalat"/>
          <w:sz w:val="24"/>
          <w:szCs w:val="24"/>
          <w:lang w:val="en-US"/>
        </w:rPr>
        <w:t>a</w:t>
      </w:r>
      <w:r w:rsidRPr="00C90F08">
        <w:rPr>
          <w:rFonts w:ascii="GHEA Grapalat" w:hAnsi="GHEA Grapalat"/>
          <w:sz w:val="24"/>
          <w:szCs w:val="24"/>
        </w:rPr>
        <w:t xml:space="preserve">  не</w:t>
      </w:r>
      <w:r w:rsidRPr="00C7414E">
        <w:rPr>
          <w:rFonts w:ascii="GHEA Grapalat" w:hAnsi="GHEA Grapalat"/>
          <w:sz w:val="24"/>
          <w:szCs w:val="24"/>
        </w:rPr>
        <w:t xml:space="preserve"> </w:t>
      </w:r>
      <w:r w:rsidRPr="00AA5BD2">
        <w:rPr>
          <w:rFonts w:ascii="GHEA Grapalat" w:hAnsi="GHEA Grapalat"/>
          <w:sz w:val="24"/>
          <w:szCs w:val="24"/>
        </w:rPr>
        <w:t>предоставл</w:t>
      </w:r>
      <w:r w:rsidRPr="00C90F08">
        <w:rPr>
          <w:rFonts w:ascii="GHEA Grapalat" w:hAnsi="GHEA Grapalat"/>
          <w:sz w:val="24"/>
          <w:szCs w:val="24"/>
        </w:rPr>
        <w:t>я</w:t>
      </w:r>
      <w:r w:rsidRPr="00BA62C5">
        <w:rPr>
          <w:rFonts w:ascii="GHEA Grapalat" w:hAnsi="GHEA Grapalat"/>
          <w:sz w:val="24"/>
          <w:szCs w:val="24"/>
        </w:rPr>
        <w:t>е</w:t>
      </w:r>
      <w:r w:rsidRPr="00C90F08">
        <w:rPr>
          <w:rFonts w:ascii="GHEA Grapalat" w:hAnsi="GHEA Grapalat"/>
          <w:sz w:val="24"/>
          <w:szCs w:val="24"/>
        </w:rPr>
        <w:t>ться</w:t>
      </w:r>
      <w:r w:rsidRPr="00AA5BD2">
        <w:rPr>
          <w:rFonts w:ascii="GHEA Grapalat" w:hAnsi="GHEA Grapalat"/>
          <w:sz w:val="24"/>
          <w:szCs w:val="24"/>
        </w:rPr>
        <w:t>:</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07A99">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07A99">
        <w:rPr>
          <w:rFonts w:ascii="GHEA Grapalat" w:hAnsi="GHEA Grapalat"/>
          <w:b/>
        </w:rPr>
        <w:br/>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5F1D76" w:rsidRPr="005F1D76">
        <w:rPr>
          <w:rFonts w:ascii="GHEA Grapalat" w:hAnsi="GHEA Grapalat"/>
        </w:rPr>
        <w:t>;</w:t>
      </w:r>
    </w:p>
    <w:p w:rsidR="005F1D76" w:rsidRDefault="005F1D76" w:rsidP="005F1D76">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445D45" w:rsidRDefault="00445D45" w:rsidP="00B46D58">
      <w:pPr>
        <w:widowControl w:val="0"/>
        <w:tabs>
          <w:tab w:val="left" w:pos="1134"/>
        </w:tabs>
        <w:spacing w:after="160"/>
        <w:ind w:firstLine="567"/>
        <w:jc w:val="both"/>
        <w:rPr>
          <w:rFonts w:ascii="GHEA Grapalat" w:hAnsi="GHEA Grapalat"/>
        </w:rPr>
      </w:pP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622A4">
      <w:pPr>
        <w:pStyle w:val="aff"/>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622A4">
      <w:pPr>
        <w:pStyle w:val="aff"/>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6622A4" w:rsidRPr="009044F1" w:rsidRDefault="006622A4"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445D45">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445D45" w:rsidRPr="000B29DC">
        <w:rPr>
          <w:rFonts w:ascii="GHEA Grapalat" w:hAnsi="GHEA Grapalat"/>
        </w:rPr>
        <w:t xml:space="preserve">Включение участника в </w:t>
      </w:r>
      <w:r w:rsidR="00445D45">
        <w:rPr>
          <w:rFonts w:ascii="GHEA Grapalat" w:hAnsi="GHEA Grapalat"/>
        </w:rPr>
        <w:t>списки</w:t>
      </w:r>
      <w:r w:rsidR="00445D45" w:rsidRPr="000B29DC">
        <w:rPr>
          <w:rFonts w:ascii="GHEA Grapalat" w:hAnsi="GHEA Grapalat"/>
        </w:rPr>
        <w:t>, предусмотренны</w:t>
      </w:r>
      <w:r w:rsidR="00445D45">
        <w:rPr>
          <w:rFonts w:ascii="GHEA Grapalat" w:hAnsi="GHEA Grapalat"/>
        </w:rPr>
        <w:t>е</w:t>
      </w:r>
      <w:r w:rsidR="00445D45" w:rsidRPr="000B29DC">
        <w:rPr>
          <w:rFonts w:ascii="GHEA Grapalat" w:hAnsi="GHEA Grapalat"/>
        </w:rPr>
        <w:t xml:space="preserve"> пунктом 6 части 1 статьи </w:t>
      </w:r>
      <w:r w:rsidR="00445D45" w:rsidRPr="000B29DC">
        <w:rPr>
          <w:rFonts w:ascii="GHEA Grapalat" w:hAnsi="GHEA Grapalat"/>
        </w:rPr>
        <w:lastRenderedPageBreak/>
        <w:t>6 Закона</w:t>
      </w:r>
      <w:r w:rsidR="00445D45">
        <w:rPr>
          <w:rFonts w:ascii="GHEA Grapalat" w:hAnsi="GHEA Grapalat"/>
        </w:rPr>
        <w:t xml:space="preserve">, а также </w:t>
      </w:r>
      <w:r w:rsidR="00445D45" w:rsidRPr="000F78B8">
        <w:rPr>
          <w:rFonts w:ascii="GHEA Grapalat" w:hAnsi="GHEA Grapalat"/>
        </w:rPr>
        <w:t xml:space="preserve">подпунктом 2 пункта 2 </w:t>
      </w:r>
      <w:r w:rsidR="00445D45">
        <w:rPr>
          <w:rFonts w:ascii="GHEA Grapalat" w:hAnsi="GHEA Grapalat"/>
        </w:rPr>
        <w:t>постановления Правительства РА N</w:t>
      </w:r>
      <w:r w:rsidR="00445D45">
        <w:rPr>
          <w:rFonts w:ascii="GHEA Grapalat" w:hAnsi="GHEA Grapalat"/>
          <w:lang w:val="hy-AM"/>
        </w:rPr>
        <w:t>817-</w:t>
      </w:r>
      <w:r w:rsidR="00445D45">
        <w:rPr>
          <w:rFonts w:ascii="GHEA Grapalat" w:hAnsi="GHEA Grapalat"/>
        </w:rPr>
        <w:t xml:space="preserve">А от </w:t>
      </w:r>
      <w:r w:rsidR="00445D45">
        <w:rPr>
          <w:rFonts w:ascii="GHEA Grapalat" w:hAnsi="GHEA Grapalat"/>
          <w:lang w:val="hy-AM"/>
        </w:rPr>
        <w:t>20.06.2025</w:t>
      </w:r>
      <w:r w:rsidR="00445D45">
        <w:rPr>
          <w:rFonts w:ascii="GHEA Grapalat" w:hAnsi="GHEA Grapalat"/>
        </w:rPr>
        <w:t>г</w:t>
      </w:r>
      <w:r w:rsidR="00445D45"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445D45">
        <w:rPr>
          <w:rFonts w:ascii="GHEA Grapalat" w:hAnsi="GHEA Grapalat"/>
        </w:rPr>
        <w:t>.</w:t>
      </w:r>
      <w:r w:rsidR="00116AD8" w:rsidRPr="00116AD8">
        <w:rPr>
          <w:rFonts w:ascii="GHEA Grapalat" w:hAnsi="GHEA Grapalat"/>
        </w:rPr>
        <w:t xml:space="preserve"> </w:t>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w:t>
      </w:r>
      <w:r w:rsidRPr="009044F1">
        <w:rPr>
          <w:rFonts w:ascii="GHEA Grapalat" w:hAnsi="GHEA Grapalat"/>
          <w:color w:val="000000"/>
        </w:rPr>
        <w:lastRenderedPageBreak/>
        <w:t>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0"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 xml:space="preserve">предоставляет разъяснение представившему запрос участнику в течение двух календарных дней, следующих за </w:t>
      </w:r>
      <w:r w:rsidRPr="009044F1">
        <w:rPr>
          <w:rFonts w:ascii="GHEA Grapalat" w:hAnsi="GHEA Grapalat"/>
        </w:rPr>
        <w:lastRenderedPageBreak/>
        <w:t>днем получения запроса</w:t>
      </w:r>
      <w:r w:rsidR="000B3864">
        <w:rPr>
          <w:rStyle w:val="af6"/>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r w:rsidR="003E40A7">
        <w:rPr>
          <w:rStyle w:val="af6"/>
          <w:rFonts w:ascii="GHEA Grapalat" w:hAnsi="GHEA Grapalat"/>
        </w:rPr>
        <w:footnoteReference w:customMarkFollows="1" w:id="2"/>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w:t>
      </w:r>
      <w:r w:rsidR="00081646">
        <w:rPr>
          <w:rFonts w:ascii="GHEA Grapalat" w:hAnsi="GHEA Grapalat"/>
          <w:sz w:val="24"/>
          <w:szCs w:val="24"/>
        </w:rPr>
        <w:t>товке заявок на запрос котировок</w:t>
      </w:r>
      <w:r w:rsidRPr="009044F1">
        <w:rPr>
          <w:rFonts w:ascii="GHEA Grapalat" w:hAnsi="GHEA Grapalat"/>
          <w:sz w:val="24"/>
          <w:szCs w:val="24"/>
        </w:rPr>
        <w:t>.</w:t>
      </w:r>
    </w:p>
    <w:p w:rsidR="00F057BE" w:rsidRPr="00956B41" w:rsidRDefault="00F057BE" w:rsidP="00F057BE">
      <w:pPr>
        <w:pStyle w:val="23"/>
        <w:widowControl w:val="0"/>
        <w:tabs>
          <w:tab w:val="left" w:pos="1134"/>
        </w:tabs>
        <w:spacing w:after="160" w:line="240" w:lineRule="auto"/>
        <w:ind w:firstLine="567"/>
        <w:rPr>
          <w:rFonts w:ascii="GHEA Grapalat" w:hAnsi="GHEA Grapalat"/>
          <w:b/>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Pr="002C7467">
        <w:rPr>
          <w:rFonts w:ascii="GHEA Grapalat" w:hAnsi="GHEA Grapalat"/>
          <w:b/>
          <w:sz w:val="24"/>
          <w:szCs w:val="24"/>
        </w:rPr>
        <w:t xml:space="preserve">Заявки на процедуру необходимо представить в комиссию по адресу  РА </w:t>
      </w:r>
      <w:r w:rsidR="005C51B4">
        <w:rPr>
          <w:rFonts w:ascii="GHEA Grapalat" w:hAnsi="GHEA Grapalat"/>
          <w:b/>
          <w:sz w:val="24"/>
          <w:szCs w:val="24"/>
        </w:rPr>
        <w:t>с</w:t>
      </w:r>
      <w:r w:rsidRPr="002C7467">
        <w:rPr>
          <w:rFonts w:ascii="GHEA Grapalat" w:hAnsi="GHEA Grapalat"/>
          <w:b/>
          <w:sz w:val="24"/>
          <w:szCs w:val="24"/>
        </w:rPr>
        <w:t>.</w:t>
      </w:r>
      <w:r>
        <w:rPr>
          <w:rFonts w:ascii="GHEA Grapalat" w:hAnsi="GHEA Grapalat"/>
          <w:b/>
          <w:sz w:val="24"/>
          <w:szCs w:val="24"/>
        </w:rPr>
        <w:t xml:space="preserve"> </w:t>
      </w:r>
      <w:r w:rsidR="005C51B4">
        <w:rPr>
          <w:rFonts w:ascii="GHEA Grapalat" w:hAnsi="GHEA Grapalat"/>
          <w:b/>
          <w:sz w:val="24"/>
          <w:szCs w:val="24"/>
        </w:rPr>
        <w:t>Нор  Харберд</w:t>
      </w:r>
      <w:r w:rsidRPr="002C7467">
        <w:rPr>
          <w:rFonts w:ascii="GHEA Grapalat" w:hAnsi="GHEA Grapalat"/>
          <w:b/>
          <w:sz w:val="24"/>
          <w:szCs w:val="24"/>
        </w:rPr>
        <w:t xml:space="preserve">, ул. </w:t>
      </w:r>
      <w:r w:rsidR="005C51B4">
        <w:rPr>
          <w:rFonts w:ascii="GHEA Grapalat" w:hAnsi="GHEA Grapalat"/>
          <w:b/>
          <w:sz w:val="24"/>
          <w:szCs w:val="24"/>
        </w:rPr>
        <w:t>Баграмян 38</w:t>
      </w:r>
      <w:r w:rsidRPr="002C7467">
        <w:rPr>
          <w:rFonts w:ascii="GHEA Grapalat" w:hAnsi="GHEA Grapalat"/>
          <w:b/>
          <w:sz w:val="24"/>
          <w:szCs w:val="24"/>
        </w:rPr>
        <w:t>, не позднее, чем 1</w:t>
      </w:r>
      <w:r w:rsidR="005C51B4">
        <w:rPr>
          <w:rFonts w:ascii="GHEA Grapalat" w:hAnsi="GHEA Grapalat"/>
          <w:b/>
          <w:sz w:val="24"/>
          <w:szCs w:val="24"/>
        </w:rPr>
        <w:t>3</w:t>
      </w:r>
      <w:r w:rsidRPr="002C7467">
        <w:rPr>
          <w:rFonts w:ascii="GHEA Grapalat" w:hAnsi="GHEA Grapalat"/>
          <w:b/>
          <w:sz w:val="24"/>
          <w:szCs w:val="24"/>
        </w:rPr>
        <w:t xml:space="preserve">:00  часов </w:t>
      </w:r>
      <w:r w:rsidR="005C51B4">
        <w:rPr>
          <w:rFonts w:ascii="GHEA Grapalat" w:hAnsi="GHEA Grapalat"/>
          <w:b/>
          <w:sz w:val="24"/>
          <w:szCs w:val="24"/>
        </w:rPr>
        <w:t>9</w:t>
      </w:r>
      <w:r w:rsidRPr="002C7467">
        <w:rPr>
          <w:rFonts w:ascii="GHEA Grapalat" w:hAnsi="GHEA Grapalat"/>
          <w:b/>
          <w:sz w:val="24"/>
          <w:szCs w:val="24"/>
        </w:rPr>
        <w:t xml:space="preserve">-го  дня с даты опубликования в бюллетене объявления и приглашения на настоящую процедуру.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1E100B" w:rsidRPr="001E100B">
        <w:rPr>
          <w:rFonts w:ascii="GHEA Grapalat" w:hAnsi="GHEA Grapalat"/>
          <w:sz w:val="24"/>
          <w:szCs w:val="24"/>
        </w:rPr>
        <w:t xml:space="preserve">Армен </w:t>
      </w:r>
      <w:r w:rsidR="001E100B" w:rsidRPr="00D967B8">
        <w:rPr>
          <w:rFonts w:ascii="GHEA Grapalat" w:hAnsi="GHEA Grapalat"/>
          <w:sz w:val="24"/>
          <w:szCs w:val="24"/>
        </w:rPr>
        <w:t>М</w:t>
      </w:r>
      <w:r w:rsidR="001E100B" w:rsidRPr="001E100B">
        <w:rPr>
          <w:rFonts w:ascii="GHEA Grapalat" w:hAnsi="GHEA Grapalat"/>
          <w:sz w:val="24"/>
          <w:szCs w:val="24"/>
        </w:rPr>
        <w:t>инасян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1"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sidRPr="00F057BE">
        <w:rPr>
          <w:rFonts w:ascii="GHEA Grapalat" w:hAnsi="GHEA Grapalat"/>
          <w:b/>
          <w:sz w:val="24"/>
          <w:szCs w:val="24"/>
        </w:rPr>
        <w:t>д</w:t>
      </w:r>
      <w:r w:rsidR="00695E8D" w:rsidRPr="00F057BE">
        <w:rPr>
          <w:rFonts w:ascii="GHEA Grapalat" w:hAnsi="GHEA Grapalat"/>
          <w:b/>
          <w:sz w:val="24"/>
          <w:szCs w:val="24"/>
        </w:rPr>
        <w:t>екларацию</w:t>
      </w:r>
      <w:r w:rsidR="006A7E82" w:rsidRPr="00F057BE">
        <w:rPr>
          <w:rFonts w:ascii="GHEA Grapalat" w:hAnsi="GHEA Grapalat"/>
          <w:b/>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w:t>
      </w:r>
      <w:r w:rsidR="006A7E82" w:rsidRPr="00F057BE">
        <w:rPr>
          <w:rFonts w:ascii="GHEA Grapalat" w:hAnsi="GHEA Grapalat"/>
          <w:b/>
          <w:sz w:val="24"/>
          <w:szCs w:val="24"/>
        </w:rPr>
        <w:lastRenderedPageBreak/>
        <w:t xml:space="preserve">или физическим лицом. </w:t>
      </w:r>
      <w:r w:rsidRPr="00F057BE">
        <w:rPr>
          <w:rFonts w:ascii="GHEA Grapalat" w:hAnsi="GHEA Grapalat"/>
          <w:b/>
          <w:sz w:val="24"/>
          <w:szCs w:val="24"/>
        </w:rPr>
        <w:t xml:space="preserve">При этом, если участник объявляется отобранным участником, то предусмотренная настоящим абзацем </w:t>
      </w:r>
      <w:r w:rsidR="006A7E82" w:rsidRPr="00F057BE">
        <w:rPr>
          <w:rFonts w:ascii="GHEA Grapalat" w:hAnsi="GHEA Grapalat"/>
          <w:b/>
          <w:sz w:val="24"/>
          <w:szCs w:val="24"/>
        </w:rPr>
        <w:t>деклация</w:t>
      </w:r>
      <w:r w:rsidRPr="00F057BE">
        <w:rPr>
          <w:rFonts w:ascii="GHEA Grapalat" w:hAnsi="GHEA Grapalat"/>
          <w:b/>
          <w:sz w:val="24"/>
          <w:szCs w:val="24"/>
        </w:rPr>
        <w:t>, после вскрытия заявок публик</w:t>
      </w:r>
      <w:r w:rsidR="006A7E82" w:rsidRPr="00F057BE">
        <w:rPr>
          <w:rFonts w:ascii="GHEA Grapalat" w:hAnsi="GHEA Grapalat"/>
          <w:b/>
          <w:sz w:val="24"/>
          <w:szCs w:val="24"/>
        </w:rPr>
        <w:t>у</w:t>
      </w:r>
      <w:r w:rsidRPr="00F057BE">
        <w:rPr>
          <w:rFonts w:ascii="GHEA Grapalat" w:hAnsi="GHEA Grapalat"/>
          <w:b/>
          <w:sz w:val="24"/>
          <w:szCs w:val="24"/>
        </w:rPr>
        <w:t>ется в бюллетене вместе с объявлением о решении заключить договор;</w:t>
      </w:r>
      <w:r w:rsidR="005F25EF" w:rsidRPr="00F057BE">
        <w:rPr>
          <w:rFonts w:ascii="GHEA Grapalat" w:hAnsi="GHEA Grapalat"/>
          <w:b/>
          <w:sz w:val="24"/>
          <w:szCs w:val="24"/>
        </w:rPr>
        <w:t xml:space="preserve"> </w:t>
      </w:r>
      <w:r w:rsidR="00E80312" w:rsidRPr="00F057BE">
        <w:rPr>
          <w:rFonts w:ascii="GHEA Grapalat" w:hAnsi="GHEA Grapalat"/>
          <w:b/>
          <w:sz w:val="24"/>
          <w:szCs w:val="24"/>
          <w:vertAlign w:val="superscript"/>
        </w:rPr>
        <w:t>6</w:t>
      </w:r>
      <w:r w:rsidR="005D5092" w:rsidRPr="00F057BE">
        <w:rPr>
          <w:rFonts w:ascii="GHEA Grapalat" w:hAnsi="GHEA Grapalat"/>
          <w:b/>
          <w:sz w:val="24"/>
          <w:szCs w:val="24"/>
          <w:vertAlign w:val="superscript"/>
          <w:lang w:val="hy-AM"/>
        </w:rPr>
        <w:t>.1</w:t>
      </w:r>
      <w:r w:rsidR="005F25EF" w:rsidRPr="00E80312">
        <w:rPr>
          <w:rFonts w:ascii="GHEA Grapalat" w:hAnsi="GHEA Grapalat"/>
          <w:sz w:val="24"/>
          <w:szCs w:val="24"/>
          <w:vertAlign w:val="superscript"/>
        </w:rPr>
        <w:t xml:space="preserve"> </w:t>
      </w:r>
    </w:p>
    <w:p w:rsidR="00071119" w:rsidRPr="00AA129F" w:rsidRDefault="00EA0D10" w:rsidP="00B46D58">
      <w:pPr>
        <w:pStyle w:val="norm"/>
        <w:widowControl w:val="0"/>
        <w:tabs>
          <w:tab w:val="left" w:pos="1134"/>
        </w:tabs>
        <w:spacing w:after="160" w:line="240" w:lineRule="auto"/>
        <w:ind w:firstLine="284"/>
        <w:rPr>
          <w:rFonts w:ascii="GHEA Grapalat" w:hAnsi="GHEA Grapalat"/>
          <w:b/>
          <w:lang w:val="hy-AM"/>
        </w:rPr>
      </w:pPr>
      <w:r w:rsidRPr="00AA129F">
        <w:rPr>
          <w:rFonts w:ascii="GHEA Grapalat" w:hAnsi="GHEA Grapalat"/>
          <w:b/>
        </w:rPr>
        <w:t xml:space="preserve">  </w:t>
      </w:r>
      <w:r w:rsidR="00932115" w:rsidRPr="00AA129F">
        <w:rPr>
          <w:rFonts w:ascii="GHEA Grapalat" w:hAnsi="GHEA Grapalat"/>
          <w:b/>
        </w:rPr>
        <w:t>2</w:t>
      </w:r>
      <w:r w:rsidR="005F25EF" w:rsidRPr="00AA129F">
        <w:rPr>
          <w:rFonts w:ascii="GHEA Grapalat" w:hAnsi="GHEA Grapalat"/>
          <w:b/>
        </w:rPr>
        <w:t xml:space="preserve">) </w:t>
      </w:r>
      <w:r w:rsidR="005F25EF" w:rsidRPr="00AA129F">
        <w:rPr>
          <w:rFonts w:ascii="GHEA Grapalat" w:hAnsi="GHEA Grapalat"/>
          <w:b/>
          <w:sz w:val="24"/>
          <w:szCs w:val="24"/>
        </w:rPr>
        <w:t>технические характеристики</w:t>
      </w:r>
      <w:r w:rsidR="00932115" w:rsidRPr="00AA129F">
        <w:rPr>
          <w:rFonts w:ascii="GHEA Grapalat" w:hAnsi="GHEA Grapalat" w:cs="Sylfaen"/>
          <w:b/>
          <w:sz w:val="24"/>
          <w:szCs w:val="24"/>
        </w:rPr>
        <w:t xml:space="preserve"> предлагаемого им товара</w:t>
      </w:r>
      <w:r w:rsidR="005F25EF" w:rsidRPr="00AA129F">
        <w:rPr>
          <w:rFonts w:ascii="GHEA Grapalat" w:hAnsi="GHEA Grapalat"/>
          <w:b/>
          <w:sz w:val="24"/>
          <w:szCs w:val="24"/>
        </w:rPr>
        <w:t xml:space="preserve">, а также товарный знак, </w:t>
      </w:r>
      <w:r w:rsidR="00932115" w:rsidRPr="00AA129F">
        <w:rPr>
          <w:rFonts w:ascii="GHEA Grapalat" w:hAnsi="GHEA Grapalat" w:cs="Sylfaen"/>
          <w:b/>
          <w:sz w:val="24"/>
          <w:szCs w:val="24"/>
        </w:rPr>
        <w:t xml:space="preserve">фирменное наименование, </w:t>
      </w:r>
      <w:r w:rsidR="005F6602" w:rsidRPr="00AA129F">
        <w:rPr>
          <w:rFonts w:ascii="GHEA Grapalat" w:hAnsi="GHEA Grapalat" w:cs="Sylfaen"/>
          <w:b/>
          <w:sz w:val="24"/>
          <w:szCs w:val="24"/>
        </w:rPr>
        <w:t xml:space="preserve">модель </w:t>
      </w:r>
      <w:r w:rsidR="00932115" w:rsidRPr="00AA129F">
        <w:rPr>
          <w:rFonts w:ascii="GHEA Grapalat" w:hAnsi="GHEA Grapalat" w:cs="Sylfaen"/>
          <w:b/>
          <w:sz w:val="24"/>
          <w:szCs w:val="24"/>
        </w:rPr>
        <w:t>и</w:t>
      </w:r>
      <w:r w:rsidR="00932115" w:rsidRPr="00AA129F">
        <w:rPr>
          <w:rFonts w:ascii="GHEA Grapalat" w:hAnsi="GHEA Grapalat"/>
          <w:b/>
          <w:sz w:val="24"/>
          <w:szCs w:val="24"/>
        </w:rPr>
        <w:t xml:space="preserve"> </w:t>
      </w:r>
      <w:r w:rsidR="005F25EF" w:rsidRPr="00AA129F">
        <w:rPr>
          <w:rFonts w:ascii="GHEA Grapalat" w:hAnsi="GHEA Grapalat"/>
          <w:b/>
          <w:sz w:val="24"/>
          <w:szCs w:val="24"/>
        </w:rPr>
        <w:t>наименование производителя, (далее — полное описание товара</w:t>
      </w:r>
      <w:r w:rsidR="005F25EF" w:rsidRPr="00AA129F">
        <w:rPr>
          <w:rFonts w:ascii="GHEA Grapalat" w:hAnsi="GHEA Grapalat"/>
          <w:b/>
        </w:rPr>
        <w:t>)</w:t>
      </w:r>
      <w:r w:rsidR="00B82520" w:rsidRPr="00AA129F">
        <w:rPr>
          <w:rFonts w:ascii="GHEA Grapalat" w:hAnsi="GHEA Grapalat"/>
          <w:b/>
        </w:rPr>
        <w:t xml:space="preserve">. </w:t>
      </w:r>
      <w:r w:rsidR="00B82520" w:rsidRPr="00AA129F">
        <w:rPr>
          <w:rFonts w:ascii="GHEA Grapalat" w:hAnsi="GHEA Grapalat"/>
          <w:b/>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AA129F">
        <w:rPr>
          <w:rFonts w:ascii="GHEA Grapalat" w:hAnsi="GHEA Grapalat"/>
          <w:b/>
          <w:sz w:val="24"/>
          <w:szCs w:val="24"/>
        </w:rPr>
        <w:t xml:space="preserve">модель </w:t>
      </w:r>
      <w:r w:rsidR="005F6602" w:rsidRPr="00AA129F">
        <w:rPr>
          <w:rFonts w:ascii="GHEA Grapalat" w:hAnsi="GHEA Grapalat"/>
          <w:b/>
        </w:rPr>
        <w:t>если не применяется условие, установленное последним предложением пункта 1.1 настоящей части</w:t>
      </w:r>
      <w:r w:rsidR="00B82520" w:rsidRPr="00AA129F" w:rsidDel="001B47B5">
        <w:rPr>
          <w:rFonts w:ascii="GHEA Grapalat" w:hAnsi="GHEA Grapalat"/>
          <w:b/>
        </w:rPr>
        <w:t xml:space="preserve"> </w:t>
      </w:r>
      <w:r w:rsidR="00EA6AE0" w:rsidRPr="00AA129F">
        <w:rPr>
          <w:rStyle w:val="af6"/>
          <w:rFonts w:ascii="GHEA Grapalat" w:hAnsi="GHEA Grapalat" w:cs="Sylfaen"/>
          <w:b/>
          <w:sz w:val="24"/>
          <w:szCs w:val="24"/>
        </w:rPr>
        <w:footnoteReference w:customMarkFollows="1" w:id="3"/>
        <w:t>7</w:t>
      </w:r>
      <w:r w:rsidR="005F25EF" w:rsidRPr="00AA129F">
        <w:rPr>
          <w:rFonts w:ascii="GHEA Grapalat" w:hAnsi="GHEA Grapalat" w:cs="Sylfaen"/>
          <w:b/>
          <w:sz w:val="24"/>
          <w:szCs w:val="24"/>
        </w:rPr>
        <w:t>:</w:t>
      </w:r>
      <w:r w:rsidR="00932115" w:rsidRPr="00AA129F">
        <w:rPr>
          <w:b/>
        </w:rPr>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 xml:space="preserve">совокупность себестоимости и </w:t>
      </w:r>
      <w:r w:rsidR="00F677F1" w:rsidRPr="00864470">
        <w:rPr>
          <w:rFonts w:ascii="GHEA Grapalat" w:hAnsi="GHEA Grapalat"/>
          <w:sz w:val="24"/>
          <w:szCs w:val="24"/>
        </w:rPr>
        <w:lastRenderedPageBreak/>
        <w:t>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 xml:space="preserve">Согласно статье 31 Закона участник до указанного в пункте 4.2 части 1 </w:t>
      </w:r>
      <w:r w:rsidRPr="009044F1">
        <w:rPr>
          <w:rFonts w:ascii="GHEA Grapalat" w:hAnsi="GHEA Grapalat"/>
          <w:i w:val="0"/>
          <w:sz w:val="24"/>
          <w:szCs w:val="24"/>
        </w:rPr>
        <w:lastRenderedPageBreak/>
        <w:t>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B571A1" w:rsidRDefault="00FD2748" w:rsidP="00B571A1">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B571A1" w:rsidRPr="009044F1">
        <w:rPr>
          <w:rFonts w:ascii="GHEA Grapalat" w:hAnsi="GHEA Grapalat"/>
          <w:sz w:val="24"/>
          <w:szCs w:val="24"/>
        </w:rPr>
        <w:t>Вскрытие заявок произойдет на "</w:t>
      </w:r>
      <w:r w:rsidR="00B571A1" w:rsidRPr="00016450">
        <w:rPr>
          <w:rFonts w:ascii="GHEA Grapalat" w:hAnsi="GHEA Grapalat"/>
        </w:rPr>
        <w:t>"</w:t>
      </w:r>
      <w:r w:rsidR="005C51B4">
        <w:rPr>
          <w:rFonts w:ascii="GHEA Grapalat" w:hAnsi="GHEA Grapalat"/>
        </w:rPr>
        <w:t>9</w:t>
      </w:r>
      <w:r w:rsidR="00B571A1">
        <w:rPr>
          <w:rFonts w:ascii="GHEA Grapalat" w:hAnsi="GHEA Grapalat"/>
          <w:sz w:val="24"/>
          <w:szCs w:val="24"/>
        </w:rPr>
        <w:t>"-</w:t>
      </w:r>
      <w:r w:rsidR="00B571A1" w:rsidRPr="009044F1">
        <w:rPr>
          <w:rFonts w:ascii="GHEA Grapalat" w:hAnsi="GHEA Grapalat"/>
          <w:sz w:val="24"/>
          <w:szCs w:val="24"/>
        </w:rPr>
        <w:t>й день в "</w:t>
      </w:r>
      <w:r w:rsidR="00B571A1" w:rsidRPr="00016450">
        <w:rPr>
          <w:rFonts w:ascii="GHEA Grapalat" w:hAnsi="GHEA Grapalat"/>
        </w:rPr>
        <w:t>"</w:t>
      </w:r>
      <w:r w:rsidR="00B571A1" w:rsidRPr="00EB1B19">
        <w:rPr>
          <w:rFonts w:ascii="GHEA Grapalat" w:hAnsi="GHEA Grapalat"/>
        </w:rPr>
        <w:t>1</w:t>
      </w:r>
      <w:r w:rsidR="005C51B4">
        <w:rPr>
          <w:rFonts w:ascii="GHEA Grapalat" w:hAnsi="GHEA Grapalat"/>
        </w:rPr>
        <w:t>3</w:t>
      </w:r>
      <w:r w:rsidR="00B571A1" w:rsidRPr="00EB1B19">
        <w:rPr>
          <w:rFonts w:ascii="GHEA Grapalat" w:hAnsi="GHEA Grapalat"/>
        </w:rPr>
        <w:t>:</w:t>
      </w:r>
      <w:r w:rsidR="00B571A1" w:rsidRPr="00C90F08">
        <w:rPr>
          <w:rFonts w:ascii="GHEA Grapalat" w:hAnsi="GHEA Grapalat"/>
        </w:rPr>
        <w:t>0</w:t>
      </w:r>
      <w:r w:rsidR="00B571A1" w:rsidRPr="00EB1B19">
        <w:rPr>
          <w:rFonts w:ascii="GHEA Grapalat" w:hAnsi="GHEA Grapalat"/>
        </w:rPr>
        <w:t>0</w:t>
      </w:r>
      <w:r w:rsidR="00B571A1" w:rsidRPr="00016450">
        <w:rPr>
          <w:rFonts w:ascii="GHEA Grapalat" w:hAnsi="GHEA Grapalat"/>
        </w:rPr>
        <w:t xml:space="preserve">" </w:t>
      </w:r>
      <w:r w:rsidR="00B571A1" w:rsidRPr="009044F1">
        <w:rPr>
          <w:rFonts w:ascii="GHEA Grapalat" w:hAnsi="GHEA Grapalat"/>
          <w:sz w:val="24"/>
          <w:szCs w:val="24"/>
        </w:rPr>
        <w:t xml:space="preserve">" со дня опубликования в </w:t>
      </w:r>
      <w:r w:rsidR="00B571A1">
        <w:rPr>
          <w:rFonts w:ascii="GHEA Grapalat" w:hAnsi="GHEA Grapalat"/>
          <w:sz w:val="24"/>
          <w:szCs w:val="24"/>
        </w:rPr>
        <w:t>бюллетене</w:t>
      </w:r>
      <w:r w:rsidR="00B571A1" w:rsidRPr="009044F1">
        <w:rPr>
          <w:rFonts w:ascii="GHEA Grapalat" w:hAnsi="GHEA Grapalat"/>
          <w:sz w:val="24"/>
          <w:szCs w:val="24"/>
        </w:rPr>
        <w:t xml:space="preserve"> объявления и приглашения на настоящую процедуру. </w:t>
      </w:r>
    </w:p>
    <w:p w:rsidR="00C64E56" w:rsidRPr="0052423E" w:rsidRDefault="009B6D58" w:rsidP="00B571A1">
      <w:pPr>
        <w:pStyle w:val="23"/>
        <w:widowControl w:val="0"/>
        <w:tabs>
          <w:tab w:val="left" w:pos="1134"/>
        </w:tabs>
        <w:spacing w:after="160" w:line="240" w:lineRule="auto"/>
        <w:ind w:firstLine="567"/>
        <w:rPr>
          <w:rFonts w:ascii="GHEA Grapalat" w:hAnsi="GHEA Grapalat"/>
          <w:sz w:val="24"/>
          <w:szCs w:val="24"/>
        </w:rPr>
      </w:pPr>
      <w:r w:rsidRPr="0052423E">
        <w:rPr>
          <w:rFonts w:ascii="GHEA Grapalat" w:hAnsi="GHEA Grapalat"/>
          <w:sz w:val="24"/>
          <w:szCs w:val="24"/>
        </w:rPr>
        <w:t>На заседании по вскрытию</w:t>
      </w:r>
      <w:r w:rsidR="001F2926" w:rsidRPr="0052423E">
        <w:rPr>
          <w:rFonts w:ascii="GHEA Grapalat" w:hAnsi="GHEA Grapalat"/>
          <w:sz w:val="24"/>
          <w:szCs w:val="24"/>
        </w:rPr>
        <w:t xml:space="preserve"> и оценке</w:t>
      </w:r>
      <w:r w:rsidRPr="0052423E">
        <w:rPr>
          <w:rFonts w:ascii="GHEA Grapalat" w:hAnsi="GHEA Grapalat"/>
          <w:sz w:val="24"/>
          <w:szCs w:val="24"/>
        </w:rPr>
        <w:t xml:space="preserve"> заявок</w:t>
      </w:r>
      <w:r w:rsidR="00C64E56" w:rsidRPr="0052423E">
        <w:rPr>
          <w:rFonts w:ascii="GHEA Grapalat" w:hAnsi="GHEA Grapalat"/>
          <w:sz w:val="24"/>
          <w:szCs w:val="24"/>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00B25E1F"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B25E1F" w:rsidRPr="00C90F08">
        <w:rPr>
          <w:rFonts w:ascii="GHEA Grapalat" w:hAnsi="GHEA Grapalat"/>
          <w:i w:val="0"/>
          <w:sz w:val="24"/>
          <w:szCs w:val="24"/>
        </w:rPr>
        <w:t xml:space="preserve">ЦБ </w:t>
      </w:r>
      <w:r w:rsidR="00B25E1F" w:rsidRPr="00016450">
        <w:rPr>
          <w:rFonts w:ascii="GHEA Grapalat" w:hAnsi="GHEA Grapalat"/>
          <w:i w:val="0"/>
          <w:sz w:val="24"/>
          <w:szCs w:val="24"/>
        </w:rPr>
        <w:t xml:space="preserve"> </w:t>
      </w:r>
      <w:r w:rsidR="00B25E1F" w:rsidRPr="00C90F08">
        <w:rPr>
          <w:rFonts w:ascii="GHEA Grapalat" w:hAnsi="GHEA Grapalat"/>
          <w:i w:val="0"/>
          <w:sz w:val="24"/>
          <w:szCs w:val="24"/>
        </w:rPr>
        <w:t>Армении</w:t>
      </w:r>
      <w:r w:rsidR="003C78D9">
        <w:rPr>
          <w:rStyle w:val="af6"/>
          <w:rFonts w:ascii="GHEA Grapalat" w:hAnsi="GHEA Grapalat"/>
          <w:i w:val="0"/>
          <w:sz w:val="24"/>
          <w:szCs w:val="24"/>
        </w:rPr>
        <w:footnoteReference w:customMarkFollows="1" w:id="4"/>
        <w:t>10</w:t>
      </w:r>
      <w:r w:rsidR="00A01157">
        <w:rPr>
          <w:rFonts w:ascii="GHEA Grapalat" w:hAnsi="GHEA Grapalat"/>
          <w:i w:val="0"/>
          <w:sz w:val="24"/>
          <w:szCs w:val="24"/>
        </w:rPr>
        <w:t>.</w:t>
      </w:r>
    </w:p>
    <w:p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3"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D64A0E">
      <w:pPr>
        <w:pStyle w:val="norm"/>
        <w:widowControl w:val="0"/>
        <w:tabs>
          <w:tab w:val="left" w:pos="1134"/>
        </w:tabs>
        <w:spacing w:after="160" w:line="240" w:lineRule="auto"/>
        <w:ind w:firstLine="567"/>
        <w:rPr>
          <w:ins w:id="4"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 xml:space="preserve">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w:t>
      </w:r>
      <w:r w:rsidRPr="002F249D">
        <w:rPr>
          <w:rFonts w:ascii="GHEA Grapalat" w:hAnsi="GHEA Grapalat"/>
          <w:sz w:val="24"/>
          <w:szCs w:val="24"/>
        </w:rPr>
        <w:lastRenderedPageBreak/>
        <w:t>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00433568" w:rsidRPr="00433568">
        <w:rPr>
          <w:rFonts w:ascii="GHEA Grapalat" w:hAnsi="GHEA Grapalat"/>
          <w:sz w:val="24"/>
          <w:szCs w:val="24"/>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rsidR="00433568">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34742C" w:rsidRPr="00AA7117" w:rsidRDefault="0034742C" w:rsidP="0034742C">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8.8.1. </w:t>
      </w:r>
      <w:r w:rsidRPr="0034742C">
        <w:rPr>
          <w:rFonts w:ascii="GHEA Grapalat" w:hAnsi="GHEA Grapalat" w:cs="Sylfaen"/>
          <w:sz w:val="24"/>
          <w:szCs w:val="24"/>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07A99" w:rsidRPr="009022F9">
        <w:rPr>
          <w:rFonts w:ascii="GHEA Grapalat" w:hAnsi="GHEA Grapalat"/>
        </w:rPr>
        <w:t xml:space="preserve"> </w:t>
      </w:r>
      <w:r w:rsidR="00507A99">
        <w:rPr>
          <w:rFonts w:ascii="GHEA Grapalat" w:hAnsi="GHEA Grapalat"/>
        </w:rPr>
        <w:t xml:space="preserve">в течение пяти рабочих дней, </w:t>
      </w:r>
      <w:r w:rsidR="00507A99">
        <w:rPr>
          <w:rStyle w:val="ezkurwreuab5ozgtqnkl"/>
          <w:rFonts w:ascii="GHEA Grapalat" w:hAnsi="GHEA Grapalat"/>
        </w:rPr>
        <w:t>следующих</w:t>
      </w:r>
      <w:r w:rsidR="00507A99">
        <w:rPr>
          <w:rFonts w:ascii="GHEA Grapalat" w:hAnsi="GHEA Grapalat"/>
        </w:rPr>
        <w:t xml:space="preserve"> </w:t>
      </w:r>
      <w:r w:rsidR="00507A99">
        <w:rPr>
          <w:rStyle w:val="ezkurwreuab5ozgtqnkl"/>
          <w:rFonts w:ascii="GHEA Grapalat" w:hAnsi="GHEA Grapalat"/>
        </w:rPr>
        <w:t>за днем</w:t>
      </w:r>
      <w:r w:rsidR="00507A99">
        <w:rPr>
          <w:rFonts w:ascii="GHEA Grapalat" w:hAnsi="GHEA Grapalat"/>
        </w:rPr>
        <w:t xml:space="preserve"> </w:t>
      </w:r>
      <w:r w:rsidR="00507A99">
        <w:rPr>
          <w:rStyle w:val="ezkurwreuab5ozgtqnkl"/>
          <w:rFonts w:ascii="GHEA Grapalat" w:hAnsi="GHEA Grapalat"/>
        </w:rPr>
        <w:t>получения</w:t>
      </w:r>
      <w:r w:rsidR="00507A99">
        <w:rPr>
          <w:rFonts w:ascii="GHEA Grapalat" w:hAnsi="GHEA Grapalat"/>
        </w:rPr>
        <w:t xml:space="preserve"> </w:t>
      </w:r>
      <w:r w:rsidR="00507A99">
        <w:rPr>
          <w:rStyle w:val="ezkurwreuab5ozgtqnkl"/>
          <w:rFonts w:ascii="GHEA Grapalat" w:hAnsi="GHEA Grapalat"/>
        </w:rPr>
        <w:t>решения</w:t>
      </w:r>
      <w:r w:rsidR="00D17C45" w:rsidRPr="00982592">
        <w:rPr>
          <w:rFonts w:ascii="GHEA Grapalat" w:hAnsi="GHEA Grapalat"/>
        </w:rPr>
        <w:t>.</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B24E4B">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B24E4B">
      <w:pPr>
        <w:pStyle w:val="aff"/>
        <w:widowControl w:val="0"/>
        <w:numPr>
          <w:ilvl w:val="0"/>
          <w:numId w:val="31"/>
        </w:numPr>
        <w:ind w:left="0" w:firstLine="284"/>
        <w:contextualSpacing/>
        <w:jc w:val="both"/>
        <w:rPr>
          <w:ins w:id="5"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r w:rsidR="00F97C74" w:rsidRPr="006E181F">
        <w:rPr>
          <w:rFonts w:ascii="GHEA Grapalat" w:hAnsi="GHEA Grapalat"/>
        </w:rPr>
        <w:t>сорокодневного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w:t>
      </w:r>
      <w:r w:rsidR="000A1DB5" w:rsidRPr="00357DB8">
        <w:rPr>
          <w:rFonts w:ascii="GHEA Grapalat" w:hAnsi="GHEA Grapalat"/>
        </w:rPr>
        <w:lastRenderedPageBreak/>
        <w:t>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544A12" w:rsidRDefault="006435F5" w:rsidP="00637CD2">
      <w:pPr>
        <w:widowControl w:val="0"/>
        <w:tabs>
          <w:tab w:val="left" w:pos="1134"/>
        </w:tabs>
        <w:ind w:left="-360"/>
        <w:jc w:val="both"/>
        <w:rPr>
          <w:rFonts w:ascii="GHEA Grapalat" w:hAnsi="GHEA Grapalat" w:cs="Sylfaen"/>
        </w:rPr>
      </w:pPr>
      <w:r w:rsidRPr="00637CD2">
        <w:rPr>
          <w:rFonts w:ascii="GHEA Grapalat" w:hAnsi="GHEA Grapalat" w:cs="Sylfaen"/>
        </w:rPr>
        <w:t xml:space="preserve">       </w:t>
      </w:r>
      <w:r w:rsidR="00C20AD3" w:rsidRPr="00637CD2">
        <w:rPr>
          <w:rFonts w:ascii="GHEA Grapalat" w:hAnsi="GHEA Grapalat" w:cs="Sylfaen"/>
        </w:rPr>
        <w:t>При этом</w:t>
      </w:r>
      <w:r w:rsidR="00544A12">
        <w:rPr>
          <w:rFonts w:ascii="GHEA Grapalat" w:hAnsi="GHEA Grapalat" w:cs="Sylfaen"/>
        </w:rPr>
        <w:t>;</w:t>
      </w:r>
    </w:p>
    <w:p w:rsidR="00C20AD3" w:rsidRDefault="00544A12" w:rsidP="00637CD2">
      <w:pPr>
        <w:widowControl w:val="0"/>
        <w:tabs>
          <w:tab w:val="left" w:pos="1134"/>
        </w:tabs>
        <w:ind w:left="-360"/>
        <w:jc w:val="both"/>
        <w:rPr>
          <w:rFonts w:ascii="GHEA Grapalat" w:hAnsi="GHEA Grapalat" w:cs="Sylfaen"/>
        </w:rPr>
      </w:pPr>
      <w:r>
        <w:rPr>
          <w:rFonts w:ascii="GHEA Grapalat" w:hAnsi="GHEA Grapalat" w:cs="Sylfaen"/>
        </w:rPr>
        <w:t>-</w:t>
      </w:r>
      <w:r w:rsidR="00C20AD3"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F01662">
        <w:rPr>
          <w:rFonts w:ascii="GHEA Grapalat" w:hAnsi="GHEA Grapalat" w:cs="Sylfaen"/>
        </w:rPr>
        <w:t xml:space="preserve"> </w:t>
      </w:r>
      <w:r w:rsidR="00F01662">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544A12">
        <w:rPr>
          <w:rFonts w:ascii="GHEA Grapalat" w:hAnsi="GHEA Grapalat" w:cs="Sylfaen"/>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w:t>
      </w:r>
      <w:r w:rsidR="00E176B0">
        <w:rPr>
          <w:rFonts w:ascii="GHEA Grapalat" w:hAnsi="GHEA Grapalat" w:cs="Sylfaen"/>
        </w:rPr>
        <w:t>,</w:t>
      </w:r>
      <w:r w:rsidRPr="004A296E">
        <w:rPr>
          <w:rFonts w:ascii="GHEA Grapalat" w:hAnsi="GHEA Grapalat" w:cs="Sylfaen"/>
        </w:rPr>
        <w:t xml:space="preserve"> </w:t>
      </w:r>
      <w:r w:rsidR="00C20AD3"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4B64BD">
        <w:rPr>
          <w:rFonts w:ascii="GHEA Grapalat" w:hAnsi="GHEA Grapalat" w:cs="Sylfaen"/>
        </w:rPr>
        <w:t>,</w:t>
      </w:r>
    </w:p>
    <w:p w:rsidR="004B64BD" w:rsidRPr="00671189" w:rsidRDefault="004B64BD" w:rsidP="004B64BD">
      <w:pPr>
        <w:widowControl w:val="0"/>
        <w:tabs>
          <w:tab w:val="left" w:pos="0"/>
        </w:tabs>
        <w:ind w:left="-284" w:firstLine="785"/>
        <w:jc w:val="both"/>
        <w:rPr>
          <w:rFonts w:ascii="GHEA Grapalat" w:hAnsi="GHEA Grapalat" w:cs="Sylfaen"/>
        </w:rPr>
      </w:pPr>
      <w:r>
        <w:rPr>
          <w:rFonts w:ascii="GHEA Grapalat" w:hAnsi="GHEA Grapalat" w:cs="Sylfaen"/>
        </w:rPr>
        <w:t>-</w:t>
      </w:r>
      <w:r w:rsidRPr="00671189">
        <w:rPr>
          <w:rFonts w:ascii="GHEA Grapalat" w:hAnsi="GHEA Grapalat" w:cs="Sylfaen"/>
        </w:rPr>
        <w:t xml:space="preserve"> </w:t>
      </w:r>
      <w:r w:rsidR="00264F97" w:rsidRPr="00671189">
        <w:rPr>
          <w:rFonts w:ascii="GHEA Grapalat" w:hAnsi="GHEA Grapalat" w:cs="Sylfaen"/>
        </w:rPr>
        <w:t>о</w:t>
      </w:r>
      <w:r w:rsidRPr="00671189">
        <w:rPr>
          <w:rFonts w:ascii="GHEA Grapalat" w:hAnsi="GHEA Grapalat" w:cs="Sylfaen"/>
        </w:rPr>
        <w:t>бстоятельство, предусмотренное в пункте 8.8.1 части 1 настоящего приглашения, не считается нарушением обязательств, взятых в рамках процесса закупки.</w:t>
      </w:r>
    </w:p>
    <w:p w:rsidR="003822FA" w:rsidRDefault="003822FA" w:rsidP="00B46D58">
      <w:pPr>
        <w:widowControl w:val="0"/>
        <w:tabs>
          <w:tab w:val="left" w:pos="1276"/>
        </w:tabs>
        <w:spacing w:after="160"/>
        <w:ind w:firstLine="567"/>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B21415">
        <w:rPr>
          <w:rFonts w:ascii="GHEA Grapalat" w:hAnsi="GHEA Grapalat"/>
          <w:b/>
          <w:sz w:val="24"/>
          <w:szCs w:val="24"/>
        </w:rPr>
        <w:t>Оценка заявок и определение отобранного участника осуществляются по отдельным лотам</w:t>
      </w:r>
      <w:r w:rsidR="00FE2802" w:rsidRPr="00B21415">
        <w:rPr>
          <w:rStyle w:val="af6"/>
          <w:rFonts w:ascii="GHEA Grapalat" w:hAnsi="GHEA Grapalat"/>
          <w:b/>
          <w:sz w:val="24"/>
          <w:szCs w:val="24"/>
        </w:rPr>
        <w:footnoteReference w:customMarkFollows="1" w:id="5"/>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lastRenderedPageBreak/>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B21415" w:rsidP="0084513E">
      <w:pPr>
        <w:pStyle w:val="23"/>
        <w:widowControl w:val="0"/>
        <w:spacing w:after="160" w:line="240" w:lineRule="auto"/>
        <w:ind w:left="284" w:firstLine="567"/>
        <w:contextualSpacing/>
        <w:rPr>
          <w:rFonts w:ascii="GHEA Grapalat" w:hAnsi="GHEA Grapalat"/>
          <w:sz w:val="24"/>
          <w:szCs w:val="24"/>
        </w:rPr>
      </w:pPr>
      <w:r w:rsidRPr="00FD14D7">
        <w:rPr>
          <w:rFonts w:ascii="GHEA Grapalat" w:hAnsi="GHEA Grapalat"/>
          <w:b/>
          <w:sz w:val="24"/>
          <w:szCs w:val="24"/>
        </w:rPr>
        <w:t>Период ожидания в случае настоящей процедуры составляет "10" календарных дней. Период ожидания</w:t>
      </w:r>
      <w:r w:rsidR="0084513E">
        <w:rPr>
          <w:rFonts w:ascii="GHEA Grapalat" w:hAnsi="GHEA Grapalat"/>
          <w:sz w:val="24"/>
          <w:szCs w:val="24"/>
        </w:rPr>
        <w:t>:</w:t>
      </w:r>
    </w:p>
    <w:p w:rsidR="0084513E" w:rsidRPr="00B6749E" w:rsidRDefault="0084513E" w:rsidP="0084513E">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pPr>
        <w:rPr>
          <w:rFonts w:ascii="GHEA Grapalat" w:hAnsi="GHEA Grapalat"/>
          <w:b/>
        </w:rPr>
      </w:pPr>
      <w:r>
        <w:rPr>
          <w:rFonts w:ascii="GHEA Grapalat" w:hAnsi="GHEA Grapalat"/>
          <w:b/>
        </w:rPr>
        <w:br w:type="page"/>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3A4A85" w:rsidRDefault="003A4A85" w:rsidP="003A4A85">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w:t>
      </w:r>
      <w:r w:rsidRPr="00FD14D7">
        <w:rPr>
          <w:rFonts w:ascii="GHEA Grapalat" w:hAnsi="GHEA Grapalat"/>
          <w:b/>
          <w:color w:val="000000" w:themeColor="text1"/>
        </w:rPr>
        <w:t>в течение 5-и рабочих дней после дня его получения,</w:t>
      </w:r>
      <w:r w:rsidRPr="00681C1F">
        <w:rPr>
          <w:rFonts w:ascii="GHEA Grapalat" w:hAnsi="GHEA Grapalat"/>
          <w:color w:val="000000" w:themeColor="text1"/>
        </w:rPr>
        <w:t xml:space="preserve"> обязан представить обеспечения квалификации и договора.</w:t>
      </w:r>
      <w:r w:rsidRPr="00EA7411">
        <w:rPr>
          <w:rFonts w:ascii="GHEA Grapalat" w:hAnsi="GHEA Grapalat"/>
        </w:rPr>
        <w:t xml:space="preserve"> </w:t>
      </w:r>
      <w:r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предоплаты</w:t>
      </w:r>
      <w:r w:rsidRPr="00681C1F">
        <w:rPr>
          <w:rFonts w:ascii="GHEA Grapalat" w:hAnsi="GHEA Grapalat"/>
          <w:color w:val="000000" w:themeColor="text1"/>
        </w:rPr>
        <w:t>)</w:t>
      </w:r>
      <w:r w:rsidRPr="009044F1">
        <w:rPr>
          <w:rFonts w:ascii="GHEA Grapalat" w:hAnsi="GHEA Grapalat"/>
        </w:rPr>
        <w:t>.</w:t>
      </w:r>
      <w:r w:rsidRPr="002E57E8">
        <w:rPr>
          <w:rFonts w:ascii="GHEA Grapalat" w:hAnsi="GHEA Grapalat"/>
          <w:vertAlign w:val="superscript"/>
        </w:rPr>
        <w:t>11.1</w:t>
      </w:r>
    </w:p>
    <w:p w:rsidR="003A4A85" w:rsidRPr="003D57AD" w:rsidRDefault="003A4A85" w:rsidP="003A4A85">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Pr="00FD14D7">
        <w:rPr>
          <w:rFonts w:ascii="GHEA Grapalat" w:hAnsi="GHEA Grapalat"/>
          <w:b/>
        </w:rPr>
        <w:t xml:space="preserve">Размер обеспечения квалификации равен </w:t>
      </w:r>
      <w:r>
        <w:rPr>
          <w:rFonts w:ascii="GHEA Grapalat" w:hAnsi="GHEA Grapalat"/>
          <w:b/>
        </w:rPr>
        <w:t>15</w:t>
      </w:r>
      <w:r w:rsidRPr="00FD14D7">
        <w:rPr>
          <w:rFonts w:ascii="GHEA Grapalat" w:hAnsi="GHEA Grapalat"/>
          <w:b/>
        </w:rPr>
        <w:t xml:space="preserve"> процентам от цены закупки товаров закупаемых в рамках данной процедуры</w:t>
      </w:r>
      <w:r w:rsidRPr="008D2394">
        <w:rPr>
          <w:rFonts w:ascii="GHEA Grapalat" w:hAnsi="GHEA Grapalat"/>
        </w:rPr>
        <w:t>.</w:t>
      </w:r>
      <w:r w:rsidRPr="00370E40">
        <w:rPr>
          <w:rFonts w:ascii="GHEA Grapalat" w:hAnsi="GHEA Grapalat"/>
        </w:rPr>
        <w:t xml:space="preserve"> </w:t>
      </w:r>
      <w:r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Pr>
          <w:rFonts w:ascii="GHEA Grapalat" w:hAnsi="GHEA Grapalat"/>
        </w:rPr>
        <w:t xml:space="preserve"> </w:t>
      </w:r>
      <w:r w:rsidRPr="00370E40">
        <w:rPr>
          <w:rFonts w:ascii="GHEA Grapalat" w:hAnsi="GHEA Grapalat"/>
        </w:rPr>
        <w:t>Обеспечение квалификации представляется в виде</w:t>
      </w:r>
      <w:r>
        <w:rPr>
          <w:rFonts w:ascii="GHEA Grapalat" w:hAnsi="GHEA Grapalat"/>
        </w:rPr>
        <w:t xml:space="preserve"> соглашения о неустойке</w:t>
      </w:r>
      <w:r w:rsidRPr="00174059">
        <w:rPr>
          <w:rFonts w:ascii="GHEA Grapalat" w:hAnsi="GHEA Grapalat"/>
        </w:rPr>
        <w:t xml:space="preserve"> (приложение 4. 2) или наличных денег, или гарантий, предоставленных банками.</w:t>
      </w:r>
      <w:r w:rsidRPr="00370E40">
        <w:rPr>
          <w:rFonts w:ascii="GHEA Grapalat" w:hAnsi="GHEA Grapalat"/>
        </w:rPr>
        <w:t xml:space="preserve"> Причем  обеспечение должно быть действительным как минимум включительно </w:t>
      </w:r>
      <w:r w:rsidRPr="00B81123">
        <w:rPr>
          <w:rFonts w:ascii="GHEA Grapalat" w:hAnsi="GHEA Grapalat"/>
        </w:rPr>
        <w:t xml:space="preserve">до </w:t>
      </w:r>
      <w:r>
        <w:rPr>
          <w:rFonts w:ascii="GHEA Grapalat" w:hAnsi="GHEA Grapalat"/>
        </w:rPr>
        <w:t>2</w:t>
      </w:r>
      <w:r w:rsidRPr="00B81123">
        <w:rPr>
          <w:rFonts w:ascii="GHEA Grapalat" w:hAnsi="GHEA Grapalat"/>
        </w:rPr>
        <w:t>0-го рабочего дня, следующего за днем полного принятия заказчиком результата выполнения контракта.</w:t>
      </w:r>
      <w:r w:rsidRPr="003D57AD">
        <w:rPr>
          <w:rFonts w:ascii="GHEA Grapalat" w:hAnsi="GHEA Grapalat"/>
          <w:vertAlign w:val="superscript"/>
          <w:lang w:val="hy-AM"/>
        </w:rPr>
        <w:t>12.1</w:t>
      </w:r>
    </w:p>
    <w:p w:rsidR="003A4A85" w:rsidRPr="00BF3E44" w:rsidRDefault="003A4A85" w:rsidP="003A4A85">
      <w:pPr>
        <w:widowControl w:val="0"/>
        <w:tabs>
          <w:tab w:val="left" w:pos="1276"/>
        </w:tabs>
        <w:spacing w:after="160"/>
        <w:ind w:firstLine="567"/>
        <w:jc w:val="both"/>
        <w:rPr>
          <w:rFonts w:ascii="GHEA Grapalat" w:hAnsi="GHEA Grapalat" w:cs="Sylfaen"/>
        </w:rPr>
      </w:pPr>
      <w:r w:rsidRPr="00BF3E44">
        <w:rPr>
          <w:rFonts w:ascii="GHEA Grapalat" w:hAnsi="GHEA Grapalat" w:cs="Sylfaen"/>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 xml:space="preserve">. </w:t>
      </w:r>
      <w:r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BF3E44">
        <w:rPr>
          <w:rFonts w:ascii="Calibri" w:hAnsi="Calibri" w:cs="Calibri"/>
        </w:rPr>
        <w:t> </w:t>
      </w:r>
      <w:r w:rsidRPr="00BF3E44">
        <w:rPr>
          <w:rFonts w:ascii="GHEA Grapalat" w:hAnsi="GHEA Grapalat" w:cs="GHEA Grapalat"/>
        </w:rPr>
        <w:t>«</w:t>
      </w:r>
      <w:r w:rsidRPr="00BF3E44">
        <w:rPr>
          <w:rFonts w:ascii="GHEA Grapalat" w:hAnsi="GHEA Grapalat" w:cs="Sylfaen"/>
        </w:rPr>
        <w:t>900008000698</w:t>
      </w:r>
      <w:r w:rsidRPr="00BF3E44">
        <w:rPr>
          <w:rFonts w:ascii="GHEA Grapalat" w:hAnsi="GHEA Grapalat" w:cs="GHEA Grapalat"/>
        </w:rPr>
        <w:t>»</w:t>
      </w:r>
      <w:r w:rsidRPr="00BF3E44">
        <w:rPr>
          <w:rFonts w:ascii="GHEA Grapalat" w:hAnsi="GHEA Grapalat" w:cs="Sylfaen"/>
        </w:rPr>
        <w:t xml:space="preserve"> </w:t>
      </w:r>
      <w:r w:rsidRPr="00BF3E44">
        <w:rPr>
          <w:rFonts w:ascii="GHEA Grapalat" w:hAnsi="GHEA Grapalat" w:cs="GHEA Grapalat"/>
        </w:rPr>
        <w:t>открытый</w:t>
      </w:r>
      <w:r w:rsidRPr="00BF3E44">
        <w:rPr>
          <w:rFonts w:ascii="GHEA Grapalat" w:hAnsi="GHEA Grapalat" w:cs="Sylfaen"/>
        </w:rPr>
        <w:t xml:space="preserve"> </w:t>
      </w:r>
      <w:r w:rsidRPr="00BF3E44">
        <w:rPr>
          <w:rFonts w:ascii="GHEA Grapalat" w:hAnsi="GHEA Grapalat" w:cs="GHEA Grapalat"/>
        </w:rPr>
        <w:t>в</w:t>
      </w:r>
      <w:r w:rsidRPr="00BF3E44">
        <w:rPr>
          <w:rFonts w:ascii="GHEA Grapalat" w:hAnsi="GHEA Grapalat" w:cs="Sylfaen"/>
        </w:rPr>
        <w:t xml:space="preserve"> </w:t>
      </w:r>
      <w:r w:rsidRPr="00BF3E44">
        <w:rPr>
          <w:rFonts w:ascii="GHEA Grapalat" w:hAnsi="GHEA Grapalat" w:cs="GHEA Grapalat"/>
        </w:rPr>
        <w:t>Центральном</w:t>
      </w:r>
      <w:r w:rsidRPr="00BF3E44">
        <w:rPr>
          <w:rFonts w:ascii="GHEA Grapalat" w:hAnsi="GHEA Grapalat" w:cs="Sylfaen"/>
        </w:rPr>
        <w:t xml:space="preserve"> </w:t>
      </w:r>
      <w:r w:rsidRPr="00BF3E44">
        <w:rPr>
          <w:rFonts w:ascii="GHEA Grapalat" w:hAnsi="GHEA Grapalat" w:cs="GHEA Grapalat"/>
        </w:rPr>
        <w:t>казначействе</w:t>
      </w:r>
      <w:r w:rsidRPr="00BF3E44">
        <w:rPr>
          <w:rFonts w:ascii="GHEA Grapalat" w:hAnsi="GHEA Grapalat" w:cs="Sylfaen"/>
        </w:rPr>
        <w:t xml:space="preserve"> </w:t>
      </w:r>
      <w:r w:rsidRPr="00BF3E44">
        <w:rPr>
          <w:rFonts w:ascii="GHEA Grapalat" w:hAnsi="GHEA Grapalat" w:cs="GHEA Grapalat"/>
        </w:rPr>
        <w:t>на</w:t>
      </w:r>
      <w:r w:rsidRPr="00BF3E44">
        <w:rPr>
          <w:rFonts w:ascii="GHEA Grapalat" w:hAnsi="GHEA Grapalat" w:cs="Sylfaen"/>
        </w:rPr>
        <w:t xml:space="preserve"> </w:t>
      </w:r>
      <w:r w:rsidRPr="00BF3E44">
        <w:rPr>
          <w:rFonts w:ascii="GHEA Grapalat" w:hAnsi="GHEA Grapalat" w:cs="GHEA Grapalat"/>
        </w:rPr>
        <w:t>имя</w:t>
      </w:r>
      <w:r w:rsidRPr="00BF3E44">
        <w:rPr>
          <w:rFonts w:ascii="GHEA Grapalat" w:hAnsi="GHEA Grapalat" w:cs="Sylfaen"/>
        </w:rPr>
        <w:t xml:space="preserve"> </w:t>
      </w:r>
      <w:r w:rsidRPr="00BF3E44">
        <w:rPr>
          <w:rFonts w:ascii="GHEA Grapalat" w:hAnsi="GHEA Grapalat" w:cs="GHEA Grapalat"/>
        </w:rPr>
        <w:t>уполномоченного</w:t>
      </w:r>
      <w:r w:rsidRPr="00BF3E44">
        <w:rPr>
          <w:rFonts w:ascii="GHEA Grapalat" w:hAnsi="GHEA Grapalat" w:cs="Sylfaen"/>
        </w:rPr>
        <w:t xml:space="preserve"> </w:t>
      </w:r>
      <w:r w:rsidRPr="00BF3E44">
        <w:rPr>
          <w:rFonts w:ascii="GHEA Grapalat" w:hAnsi="GHEA Grapalat" w:cs="GHEA Grapalat"/>
        </w:rPr>
        <w:t>органа</w:t>
      </w:r>
      <w:r w:rsidRPr="00BF3E44">
        <w:rPr>
          <w:rFonts w:ascii="GHEA Grapalat" w:hAnsi="GHEA Grapalat" w:cs="Sylfaen"/>
        </w:rPr>
        <w:t>.</w:t>
      </w:r>
    </w:p>
    <w:p w:rsidR="003A4A85" w:rsidRPr="00CE31A0" w:rsidRDefault="003A4A85" w:rsidP="003A4A85">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3A4A85" w:rsidRPr="004408E1" w:rsidRDefault="003A4A85" w:rsidP="003A4A85">
      <w:pPr>
        <w:widowControl w:val="0"/>
        <w:tabs>
          <w:tab w:val="left" w:pos="1276"/>
        </w:tabs>
        <w:spacing w:after="160"/>
        <w:ind w:firstLine="567"/>
        <w:jc w:val="both"/>
        <w:rPr>
          <w:rFonts w:ascii="GHEA Grapalat" w:hAnsi="GHEA Grapalat"/>
          <w:lang w:val="hy-AM"/>
        </w:rPr>
      </w:pPr>
      <w:r w:rsidRPr="004408E1">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3A4A85" w:rsidRDefault="003A4A85" w:rsidP="003A4A85">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3A4A85" w:rsidRPr="0052513C" w:rsidRDefault="003A4A85" w:rsidP="003A4A85">
      <w:pPr>
        <w:pStyle w:val="af2"/>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3A4A85" w:rsidRPr="0052513C" w:rsidRDefault="003A4A85" w:rsidP="003A4A85">
      <w:pPr>
        <w:pStyle w:val="af2"/>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3A4A85" w:rsidRPr="0052513C" w:rsidRDefault="003A4A85" w:rsidP="003A4A85">
      <w:pPr>
        <w:pStyle w:val="af2"/>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3A4A85" w:rsidRPr="00564A46" w:rsidRDefault="003A4A85" w:rsidP="003A4A85">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Pr>
          <w:rFonts w:asciiTheme="minorHAnsi" w:hAnsiTheme="minorHAnsi"/>
          <w:i/>
        </w:rPr>
        <w:t xml:space="preserve"> закупки </w:t>
      </w:r>
      <w:r w:rsidRPr="00564A46">
        <w:rPr>
          <w:rFonts w:asciiTheme="minorHAnsi" w:hAnsiTheme="minorHAnsi"/>
          <w:i/>
        </w:rPr>
        <w:t>данного лота по заявке на закупку․</w:t>
      </w:r>
    </w:p>
    <w:p w:rsidR="003A4A85" w:rsidRPr="00564A46" w:rsidRDefault="003A4A85" w:rsidP="003A4A85">
      <w:pPr>
        <w:pStyle w:val="af2"/>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3A4A85" w:rsidRPr="00564A46" w:rsidRDefault="003A4A85" w:rsidP="003A4A85">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3A4A85" w:rsidRPr="00564A46" w:rsidRDefault="003A4A85" w:rsidP="003A4A85">
      <w:pPr>
        <w:pStyle w:val="af2"/>
        <w:jc w:val="both"/>
        <w:rPr>
          <w:rFonts w:asciiTheme="minorHAnsi" w:hAnsiTheme="minorHAnsi"/>
          <w:i/>
          <w:lang w:val="hy-AM"/>
        </w:rPr>
      </w:pPr>
      <w:r w:rsidRPr="00564A46">
        <w:rPr>
          <w:rFonts w:asciiTheme="minorHAnsi" w:hAnsiTheme="minorHAnsi"/>
          <w:i/>
        </w:rPr>
        <w:t xml:space="preserve">- превышает </w:t>
      </w:r>
      <w:r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Pr="00564A46">
        <w:rPr>
          <w:rFonts w:asciiTheme="minorHAnsi" w:hAnsiTheme="minorHAnsi"/>
          <w:i/>
          <w:lang w:val="hy-AM"/>
        </w:rPr>
        <w:t>.</w:t>
      </w:r>
    </w:p>
    <w:p w:rsidR="003A4A85" w:rsidRPr="00FF309F" w:rsidRDefault="003A4A85" w:rsidP="003A4A85">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3A4A85" w:rsidRPr="00707948" w:rsidRDefault="003A4A85" w:rsidP="003A4A85">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3A4A85" w:rsidRPr="009044F1" w:rsidRDefault="003A4A85" w:rsidP="003A4A85">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A4A85" w:rsidRDefault="003A4A85" w:rsidP="003A4A85">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FD14D7">
        <w:rPr>
          <w:rFonts w:ascii="GHEA Grapalat" w:hAnsi="GHEA Grapalat"/>
          <w:b/>
        </w:rPr>
        <w:t xml:space="preserve">Размер обеспечения договора составляет 10 процентов от цены </w:t>
      </w:r>
      <w:r w:rsidRPr="00FD14D7">
        <w:rPr>
          <w:rFonts w:ascii="GHEA Grapalat" w:hAnsi="GHEA Grapalat"/>
          <w:b/>
        </w:rPr>
        <w:lastRenderedPageBreak/>
        <w:t xml:space="preserve">закупки. </w:t>
      </w:r>
      <w:r w:rsidRPr="002D492B">
        <w:rPr>
          <w:rFonts w:ascii="GHEA Grapalat" w:hAnsi="GHEA Grapalat"/>
        </w:rPr>
        <w:t xml:space="preserve">Если цена закупки товара меньше цены заключаемого договора, то размер обеспечения </w:t>
      </w:r>
      <w:r>
        <w:rPr>
          <w:rFonts w:ascii="GHEA Grapalat" w:hAnsi="GHEA Grapalat"/>
        </w:rPr>
        <w:t>договора</w:t>
      </w:r>
      <w:r w:rsidRPr="002D492B">
        <w:rPr>
          <w:rFonts w:ascii="GHEA Grapalat" w:hAnsi="GHEA Grapalat"/>
        </w:rPr>
        <w:t xml:space="preserve"> исчисляется в отношении цены договора.</w:t>
      </w:r>
      <w:r>
        <w:rPr>
          <w:rFonts w:ascii="GHEA Grapalat" w:hAnsi="GHEA Grapalat"/>
        </w:rPr>
        <w:t xml:space="preserve"> 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w:t>
      </w:r>
      <w:r w:rsidRPr="00DA3D75">
        <w:rPr>
          <w:rFonts w:ascii="GHEA Grapalat" w:hAnsi="GHEA Grapalat"/>
        </w:rPr>
        <w:t>в одностороннем порядке утвержденного заявления-в виде неустойки (приложение 5.1) или наличных денег</w:t>
      </w:r>
      <w:r>
        <w:rPr>
          <w:rStyle w:val="af6"/>
          <w:rFonts w:ascii="GHEA Grapalat" w:hAnsi="GHEA Grapalat"/>
        </w:rPr>
        <w:t xml:space="preserve"> </w:t>
      </w:r>
      <w:r>
        <w:rPr>
          <w:rStyle w:val="af6"/>
          <w:rFonts w:ascii="GHEA Grapalat" w:hAnsi="GHEA Grapalat"/>
        </w:rPr>
        <w:footnoteReference w:customMarkFollows="1" w:id="6"/>
        <w:t>13</w:t>
      </w:r>
      <w:r>
        <w:rPr>
          <w:rFonts w:ascii="GHEA Grapalat" w:hAnsi="GHEA Grapalat"/>
        </w:rPr>
        <w:t>.</w:t>
      </w:r>
    </w:p>
    <w:p w:rsidR="003A4A85" w:rsidRDefault="003A4A85" w:rsidP="003A4A85">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25254A">
        <w:rPr>
          <w:rFonts w:ascii="GHEA Grapalat" w:hAnsi="GHEA Grapalat" w:cs="Sylfaen"/>
        </w:rPr>
        <w:t xml:space="preserve">то он может предоставить обеспечение договора как </w:t>
      </w:r>
      <w:r w:rsidRPr="0025254A">
        <w:rPr>
          <w:rFonts w:ascii="GHEA Grapalat" w:hAnsi="GHEA Grapalat"/>
        </w:rPr>
        <w:t xml:space="preserve">для каждого лота в отдельности, так и одно обеспечение для всех лотов. </w:t>
      </w:r>
      <w:r w:rsidRPr="00DA0D2B">
        <w:rPr>
          <w:rFonts w:ascii="GHEA Grapalat" w:hAnsi="GHEA Grapalat"/>
        </w:rPr>
        <w:t xml:space="preserve">При представлении одного обеспечения догогвора его сумма исчисляется по отношению </w:t>
      </w:r>
      <w:r w:rsidRPr="00DA0D2B">
        <w:rPr>
          <w:rFonts w:ascii="GHEA Grapalat" w:hAnsi="GHEA Grapalat" w:cs="Sylfaen"/>
        </w:rPr>
        <w:t>к сумме цен закупок представленных лотов</w:t>
      </w:r>
      <w:r w:rsidRPr="00DA0D2B">
        <w:rPr>
          <w:rFonts w:ascii="GHEA Grapalat" w:hAnsi="GHEA Grapalat"/>
          <w:color w:val="FF0000"/>
        </w:rPr>
        <w:t xml:space="preserve"> </w:t>
      </w:r>
      <w:r w:rsidRPr="00DA0D2B">
        <w:rPr>
          <w:rFonts w:ascii="GHEA Grapalat" w:hAnsi="GHEA Grapalat"/>
          <w:color w:val="000000" w:themeColor="text1"/>
        </w:rPr>
        <w:t>с учетом требований 9-ого подпункта 32-ого пункта</w:t>
      </w:r>
      <w:r w:rsidRPr="00DA0D2B">
        <w:rPr>
          <w:rFonts w:ascii="GHEA Grapalat" w:hAnsi="GHEA Grapalat"/>
        </w:rPr>
        <w:t>.</w:t>
      </w:r>
      <w:r>
        <w:rPr>
          <w:rFonts w:ascii="GHEA Grapalat" w:hAnsi="GHEA Grapalat"/>
        </w:rPr>
        <w:t xml:space="preserve"> </w:t>
      </w:r>
    </w:p>
    <w:p w:rsidR="003A4A85" w:rsidRPr="00DC30CC" w:rsidRDefault="003A4A85" w:rsidP="003A4A85">
      <w:pPr>
        <w:widowControl w:val="0"/>
        <w:tabs>
          <w:tab w:val="left" w:pos="1276"/>
        </w:tabs>
        <w:spacing w:after="160"/>
        <w:ind w:firstLine="567"/>
        <w:jc w:val="both"/>
        <w:rPr>
          <w:rFonts w:ascii="GHEA Grapalat" w:hAnsi="GHEA Grapalat"/>
        </w:rPr>
      </w:pPr>
      <w:r w:rsidRPr="009044F1">
        <w:rPr>
          <w:rFonts w:ascii="GHEA Grapalat" w:hAnsi="GHEA Grapalat"/>
        </w:rPr>
        <w:t xml:space="preserve"> Обеспечение договора должно быть действительно как минимум включительно до </w:t>
      </w:r>
      <w:r w:rsidRPr="00FD14D7">
        <w:rPr>
          <w:rFonts w:ascii="GHEA Grapalat" w:hAnsi="GHEA Grapalat"/>
        </w:rPr>
        <w:t>2</w:t>
      </w:r>
      <w:r>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3A4A85" w:rsidRDefault="003A4A85" w:rsidP="003A4A85">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3A4A85" w:rsidRPr="00250377" w:rsidRDefault="003A4A85" w:rsidP="003A4A85">
      <w:pPr>
        <w:widowControl w:val="0"/>
        <w:tabs>
          <w:tab w:val="left" w:pos="1276"/>
        </w:tabs>
        <w:spacing w:after="160"/>
        <w:ind w:firstLine="567"/>
        <w:jc w:val="both"/>
        <w:rPr>
          <w:rFonts w:ascii="GHEA Grapalat" w:hAnsi="GHEA Grapalat" w:cs="Sylfaen"/>
        </w:rPr>
      </w:pPr>
      <w:r w:rsidRPr="00250377">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250377">
        <w:rPr>
          <w:rFonts w:ascii="GHEA Grapalat" w:hAnsi="GHEA Grapalat"/>
          <w:lang w:val="hy-AM"/>
        </w:rPr>
        <w:t xml:space="preserve"> </w:t>
      </w:r>
      <w:r w:rsidRPr="00250377">
        <w:rPr>
          <w:rFonts w:ascii="GHEA Grapalat" w:hAnsi="GHEA Grapalat" w:cs="Sylfaen"/>
        </w:rPr>
        <w:t xml:space="preserve">предусмотренные финансовые средства превышают </w:t>
      </w:r>
      <w:r w:rsidRPr="00250377">
        <w:rPr>
          <w:rFonts w:ascii="GHEA Grapalat" w:hAnsi="GHEA Grapalat" w:cs="Sylfaen"/>
          <w:lang w:val="hy-AM"/>
        </w:rPr>
        <w:t>25</w:t>
      </w:r>
      <w:r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Pr>
          <w:rFonts w:ascii="GHEA Grapalat" w:hAnsi="GHEA Grapalat" w:cs="Sylfaen"/>
        </w:rPr>
        <w:t xml:space="preserve">банковской </w:t>
      </w:r>
      <w:r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3A4A85" w:rsidRPr="00625529" w:rsidRDefault="003A4A85" w:rsidP="003A4A85">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Pr>
          <w:rFonts w:ascii="GHEA Grapalat" w:hAnsi="GHEA Grapalat"/>
        </w:rPr>
        <w:t>П</w:t>
      </w:r>
      <w:r w:rsidRPr="001647D2">
        <w:rPr>
          <w:rFonts w:ascii="GHEA Grapalat" w:hAnsi="GHEA Grapalat"/>
        </w:rPr>
        <w:t xml:space="preserve">риложение </w:t>
      </w:r>
      <w:r>
        <w:rPr>
          <w:rFonts w:ascii="GHEA Grapalat" w:hAnsi="GHEA Grapalat"/>
        </w:rPr>
        <w:t>5.2</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3A4A85" w:rsidRPr="009044F1" w:rsidRDefault="003A4A85" w:rsidP="003A4A85">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3A4A85" w:rsidRDefault="003A4A85" w:rsidP="003A4A85">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Pr>
          <w:rFonts w:ascii="GHEA Grapalat" w:hAnsi="GHEA Grapalat"/>
        </w:rPr>
        <w:t xml:space="preserve">в письменной форме </w:t>
      </w:r>
      <w:r w:rsidRPr="0074650E">
        <w:rPr>
          <w:rFonts w:ascii="GHEA Grapalat" w:hAnsi="GHEA Grapalat"/>
        </w:rPr>
        <w:t xml:space="preserve">представляет требование о выплате обеспечения договора  и квалификации банку, а в случае обеспечения, </w:t>
      </w:r>
      <w:r w:rsidRPr="0074650E">
        <w:rPr>
          <w:rFonts w:ascii="GHEA Grapalat" w:hAnsi="GHEA Grapalat"/>
        </w:rPr>
        <w:lastRenderedPageBreak/>
        <w:t>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Pr>
          <w:rFonts w:ascii="GHEA Grapalat" w:hAnsi="GHEA Grapalat"/>
        </w:rPr>
        <w:t>пяти</w:t>
      </w:r>
      <w:r w:rsidRPr="0074650E">
        <w:rPr>
          <w:rFonts w:ascii="GHEA Grapalat" w:hAnsi="GHEA Grapalat"/>
        </w:rPr>
        <w:t xml:space="preserve"> рабочих дней, следующих за днем возникновения основания для вылаты обеспечения. Если требование о выплате обеспечения отклоняется банком</w:t>
      </w:r>
      <w:r>
        <w:rPr>
          <w:rFonts w:ascii="GHEA Grapalat" w:hAnsi="GHEA Grapalat"/>
        </w:rPr>
        <w:t xml:space="preserve"> </w:t>
      </w:r>
      <w:r w:rsidRPr="00C87B61">
        <w:rPr>
          <w:rFonts w:ascii="GHEA Grapalat" w:hAnsi="GHEA Grapalat"/>
        </w:rPr>
        <w:t>или Министерством Финансов РА</w:t>
      </w:r>
      <w:r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письменно</w:t>
      </w:r>
      <w:r>
        <w:rPr>
          <w:rFonts w:ascii="GHEA Grapalat" w:hAnsi="GHEA Grapalat"/>
        </w:rPr>
        <w:t xml:space="preserve"> </w:t>
      </w:r>
      <w:r w:rsidRPr="0074650E">
        <w:rPr>
          <w:rFonts w:ascii="GHEA Grapalat" w:hAnsi="GHEA Grapalat"/>
        </w:rPr>
        <w:t>в течение двух рабочих дней после получения отказа.</w:t>
      </w:r>
    </w:p>
    <w:p w:rsidR="003A4A85" w:rsidRPr="00C87B61" w:rsidRDefault="003A4A85" w:rsidP="003A4A8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за днем возникновения основания возврата обеспечения уведомляет:</w:t>
      </w:r>
    </w:p>
    <w:p w:rsidR="003A4A85" w:rsidRPr="00C87B61" w:rsidRDefault="003A4A85" w:rsidP="003A4A8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w:t>
      </w:r>
      <w:r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Pr="00C87B61">
        <w:rPr>
          <w:rFonts w:ascii="GHEA Grapalat" w:hAnsi="GHEA Grapalat"/>
        </w:rPr>
        <w:t>;</w:t>
      </w:r>
    </w:p>
    <w:p w:rsidR="003A4A85" w:rsidRPr="00C87B61" w:rsidRDefault="003A4A85" w:rsidP="003A4A8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3A4A85" w:rsidRPr="00B2678A" w:rsidRDefault="003A4A85" w:rsidP="003A4A8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3A4A85" w:rsidRDefault="003A4A85" w:rsidP="003A4A85">
      <w:pPr>
        <w:widowControl w:val="0"/>
        <w:tabs>
          <w:tab w:val="left" w:pos="1134"/>
        </w:tabs>
        <w:spacing w:after="160"/>
        <w:ind w:firstLine="567"/>
        <w:jc w:val="both"/>
        <w:rPr>
          <w:rFonts w:ascii="GHEA Grapalat" w:hAnsi="GHEA Grapalat"/>
        </w:rPr>
      </w:pPr>
    </w:p>
    <w:p w:rsidR="003A4A85" w:rsidRDefault="003A4A85" w:rsidP="003A4A85">
      <w:pPr>
        <w:widowControl w:val="0"/>
        <w:tabs>
          <w:tab w:val="left" w:pos="1134"/>
        </w:tabs>
        <w:spacing w:after="160"/>
        <w:ind w:firstLine="567"/>
        <w:jc w:val="both"/>
        <w:rPr>
          <w:rFonts w:ascii="GHEA Grapalat" w:hAnsi="GHEA Grapalat"/>
        </w:rPr>
      </w:pPr>
      <w:r w:rsidRPr="005114D0">
        <w:rPr>
          <w:rFonts w:ascii="GHEA Grapalat" w:hAnsi="GHEA Grapalat"/>
        </w:rPr>
        <w:tab/>
      </w:r>
    </w:p>
    <w:p w:rsidR="003A4A85" w:rsidRDefault="003A4A85" w:rsidP="003A4A85">
      <w:pPr>
        <w:rPr>
          <w:rFonts w:ascii="GHEA Grapalat" w:hAnsi="GHEA Grapalat" w:cs="Sylfaen"/>
        </w:rPr>
      </w:pPr>
      <w:r>
        <w:rPr>
          <w:rFonts w:ascii="GHEA Grapalat" w:hAnsi="GHEA Grapalat" w:cs="Sylfaen"/>
        </w:rPr>
        <w:br w:type="page"/>
      </w:r>
    </w:p>
    <w:p w:rsidR="003A4A85" w:rsidRPr="009044F1" w:rsidRDefault="003A4A85" w:rsidP="003A4A85">
      <w:pPr>
        <w:widowControl w:val="0"/>
        <w:tabs>
          <w:tab w:val="left" w:pos="1134"/>
        </w:tabs>
        <w:spacing w:after="160"/>
        <w:ind w:firstLine="567"/>
        <w:jc w:val="both"/>
        <w:rPr>
          <w:rFonts w:ascii="GHEA Grapalat" w:hAnsi="GHEA Grapalat" w:cs="Sylfaen"/>
        </w:rPr>
      </w:pPr>
    </w:p>
    <w:p w:rsidR="003A4A85" w:rsidRDefault="003A4A85" w:rsidP="003A4A85">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rsidR="003A4A85" w:rsidRPr="009044F1" w:rsidRDefault="003A4A85" w:rsidP="003A4A85">
      <w:pPr>
        <w:rPr>
          <w:rFonts w:ascii="GHEA Grapalat" w:hAnsi="GHEA Grapalat" w:cs="Arial"/>
          <w:b/>
        </w:rPr>
      </w:pPr>
    </w:p>
    <w:p w:rsidR="003A4A85" w:rsidRPr="009044F1" w:rsidRDefault="003A4A85" w:rsidP="003A4A85">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3A4A85" w:rsidRPr="009044F1" w:rsidRDefault="003A4A85" w:rsidP="003A4A85">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3A4A85" w:rsidRPr="009044F1" w:rsidRDefault="003A4A85" w:rsidP="003A4A85">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r>
        <w:rPr>
          <w:rStyle w:val="af6"/>
          <w:rFonts w:ascii="GHEA Grapalat" w:hAnsi="GHEA Grapalat"/>
        </w:rPr>
        <w:footnoteReference w:customMarkFollows="1" w:id="7"/>
        <w:t>14</w:t>
      </w:r>
      <w:r w:rsidRPr="009044F1">
        <w:rPr>
          <w:rFonts w:ascii="GHEA Grapalat" w:hAnsi="GHEA Grapalat"/>
        </w:rPr>
        <w:t>.</w:t>
      </w:r>
    </w:p>
    <w:p w:rsidR="003A4A85" w:rsidRPr="009044F1" w:rsidRDefault="003A4A85" w:rsidP="003A4A85">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3A4A85" w:rsidRPr="00D3436F" w:rsidRDefault="003A4A85" w:rsidP="003A4A85">
      <w:pPr>
        <w:widowControl w:val="0"/>
        <w:tabs>
          <w:tab w:val="left" w:pos="1134"/>
        </w:tabs>
        <w:spacing w:after="160"/>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3A4A85" w:rsidRPr="009044F1" w:rsidRDefault="003A4A85" w:rsidP="003A4A85">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lastRenderedPageBreak/>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w:t>
      </w:r>
      <w:r w:rsidRPr="00570BBD">
        <w:rPr>
          <w:rFonts w:ascii="GHEA Grapalat" w:hAnsi="GHEA Grapalat"/>
        </w:rPr>
        <w:lastRenderedPageBreak/>
        <w:t>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03725E">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8"/>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A6672B" w:rsidRPr="00806B9A">
        <w:rPr>
          <w:rFonts w:ascii="GHEA Grapalat" w:hAnsi="GHEA Grapalat"/>
        </w:rPr>
        <w:t xml:space="preserve">1 </w:t>
      </w:r>
      <w:r w:rsidRPr="002658C9">
        <w:rPr>
          <w:rFonts w:ascii="GHEA Grapalat" w:hAnsi="GHEA Grapalat"/>
        </w:rPr>
        <w:t xml:space="preserve">экземплярах. На пакетах документов пишутся соответственно слова "оригинал" и "копия". Вместо оригиналов документов, </w:t>
      </w:r>
      <w:r w:rsidRPr="002658C9">
        <w:rPr>
          <w:rFonts w:ascii="GHEA Grapalat" w:hAnsi="GHEA Grapalat"/>
        </w:rPr>
        <w:lastRenderedPageBreak/>
        <w:t>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Default="00654E19" w:rsidP="00B46D58">
      <w:pPr>
        <w:pStyle w:val="norm"/>
        <w:widowControl w:val="0"/>
        <w:spacing w:after="160" w:line="240" w:lineRule="auto"/>
        <w:ind w:firstLine="284"/>
        <w:jc w:val="right"/>
        <w:rPr>
          <w:rFonts w:ascii="GHEA Grapalat" w:hAnsi="GHEA Grapalat"/>
          <w:b/>
          <w:sz w:val="24"/>
          <w:szCs w:val="24"/>
        </w:rPr>
      </w:pPr>
    </w:p>
    <w:p w:rsidR="00A6672B" w:rsidRDefault="00A6672B" w:rsidP="00B46D58">
      <w:pPr>
        <w:pStyle w:val="norm"/>
        <w:widowControl w:val="0"/>
        <w:spacing w:after="160" w:line="240" w:lineRule="auto"/>
        <w:ind w:firstLine="284"/>
        <w:jc w:val="right"/>
        <w:rPr>
          <w:rFonts w:ascii="GHEA Grapalat" w:hAnsi="GHEA Grapalat"/>
          <w:b/>
          <w:sz w:val="24"/>
          <w:szCs w:val="24"/>
        </w:rPr>
      </w:pPr>
    </w:p>
    <w:p w:rsidR="00A6672B" w:rsidRDefault="00A6672B" w:rsidP="00B46D58">
      <w:pPr>
        <w:pStyle w:val="norm"/>
        <w:widowControl w:val="0"/>
        <w:spacing w:after="160" w:line="240" w:lineRule="auto"/>
        <w:ind w:firstLine="284"/>
        <w:jc w:val="right"/>
        <w:rPr>
          <w:rFonts w:ascii="GHEA Grapalat" w:hAnsi="GHEA Grapalat"/>
          <w:b/>
          <w:sz w:val="24"/>
          <w:szCs w:val="24"/>
        </w:rPr>
      </w:pPr>
    </w:p>
    <w:p w:rsidR="00A6672B" w:rsidRDefault="00A6672B" w:rsidP="00B46D58">
      <w:pPr>
        <w:pStyle w:val="norm"/>
        <w:widowControl w:val="0"/>
        <w:spacing w:after="160" w:line="240" w:lineRule="auto"/>
        <w:ind w:firstLine="284"/>
        <w:jc w:val="right"/>
        <w:rPr>
          <w:rFonts w:ascii="GHEA Grapalat" w:hAnsi="GHEA Grapalat"/>
          <w:b/>
          <w:sz w:val="24"/>
          <w:szCs w:val="24"/>
        </w:rPr>
      </w:pPr>
    </w:p>
    <w:p w:rsidR="00A6672B" w:rsidRDefault="00A6672B" w:rsidP="00B46D58">
      <w:pPr>
        <w:pStyle w:val="norm"/>
        <w:widowControl w:val="0"/>
        <w:spacing w:after="160" w:line="240" w:lineRule="auto"/>
        <w:ind w:firstLine="284"/>
        <w:jc w:val="right"/>
        <w:rPr>
          <w:rFonts w:ascii="GHEA Grapalat" w:hAnsi="GHEA Grapalat"/>
          <w:b/>
          <w:sz w:val="24"/>
          <w:szCs w:val="24"/>
        </w:rPr>
      </w:pPr>
    </w:p>
    <w:p w:rsidR="002C3BB6" w:rsidRDefault="002C3BB6" w:rsidP="00B46D58">
      <w:pPr>
        <w:pStyle w:val="norm"/>
        <w:widowControl w:val="0"/>
        <w:spacing w:after="160" w:line="240" w:lineRule="auto"/>
        <w:ind w:firstLine="284"/>
        <w:jc w:val="right"/>
        <w:rPr>
          <w:rFonts w:ascii="GHEA Grapalat" w:hAnsi="GHEA Grapalat"/>
          <w:b/>
          <w:sz w:val="24"/>
          <w:szCs w:val="24"/>
        </w:rPr>
      </w:pPr>
    </w:p>
    <w:p w:rsidR="002C3BB6" w:rsidRDefault="002C3BB6" w:rsidP="00B46D58">
      <w:pPr>
        <w:pStyle w:val="norm"/>
        <w:widowControl w:val="0"/>
        <w:spacing w:after="160" w:line="240" w:lineRule="auto"/>
        <w:ind w:firstLine="284"/>
        <w:jc w:val="right"/>
        <w:rPr>
          <w:rFonts w:ascii="GHEA Grapalat" w:hAnsi="GHEA Grapalat"/>
          <w:b/>
          <w:sz w:val="24"/>
          <w:szCs w:val="24"/>
        </w:rPr>
      </w:pPr>
    </w:p>
    <w:p w:rsidR="002C3BB6" w:rsidRDefault="002C3BB6" w:rsidP="00B46D58">
      <w:pPr>
        <w:pStyle w:val="norm"/>
        <w:widowControl w:val="0"/>
        <w:spacing w:after="160" w:line="240" w:lineRule="auto"/>
        <w:ind w:firstLine="284"/>
        <w:jc w:val="right"/>
        <w:rPr>
          <w:rFonts w:ascii="GHEA Grapalat" w:hAnsi="GHEA Grapalat"/>
          <w:b/>
          <w:sz w:val="24"/>
          <w:szCs w:val="24"/>
        </w:rPr>
      </w:pPr>
    </w:p>
    <w:p w:rsidR="00A6672B" w:rsidRDefault="00A6672B" w:rsidP="00B46D58">
      <w:pPr>
        <w:pStyle w:val="norm"/>
        <w:widowControl w:val="0"/>
        <w:spacing w:after="160" w:line="240" w:lineRule="auto"/>
        <w:ind w:firstLine="284"/>
        <w:jc w:val="right"/>
        <w:rPr>
          <w:rFonts w:ascii="GHEA Grapalat" w:hAnsi="GHEA Grapalat"/>
          <w:b/>
          <w:sz w:val="24"/>
          <w:szCs w:val="24"/>
        </w:rPr>
      </w:pPr>
    </w:p>
    <w:p w:rsidR="00DD57D4" w:rsidRDefault="00DD57D4" w:rsidP="00B46D58">
      <w:pPr>
        <w:pStyle w:val="norm"/>
        <w:widowControl w:val="0"/>
        <w:spacing w:after="160" w:line="240" w:lineRule="auto"/>
        <w:ind w:firstLine="284"/>
        <w:jc w:val="right"/>
        <w:rPr>
          <w:rFonts w:ascii="GHEA Grapalat" w:hAnsi="GHEA Grapalat"/>
          <w:b/>
          <w:sz w:val="24"/>
          <w:szCs w:val="24"/>
        </w:rPr>
      </w:pPr>
    </w:p>
    <w:p w:rsidR="00DD57D4" w:rsidRDefault="00DD57D4" w:rsidP="00B46D58">
      <w:pPr>
        <w:pStyle w:val="norm"/>
        <w:widowControl w:val="0"/>
        <w:spacing w:after="160" w:line="240" w:lineRule="auto"/>
        <w:ind w:firstLine="284"/>
        <w:jc w:val="right"/>
        <w:rPr>
          <w:rFonts w:ascii="GHEA Grapalat" w:hAnsi="GHEA Grapalat"/>
          <w:b/>
          <w:sz w:val="24"/>
          <w:szCs w:val="24"/>
        </w:rPr>
      </w:pPr>
    </w:p>
    <w:p w:rsidR="00DD57D4" w:rsidRDefault="00DD57D4" w:rsidP="00B46D58">
      <w:pPr>
        <w:pStyle w:val="norm"/>
        <w:widowControl w:val="0"/>
        <w:spacing w:after="160" w:line="240" w:lineRule="auto"/>
        <w:ind w:firstLine="284"/>
        <w:jc w:val="right"/>
        <w:rPr>
          <w:rFonts w:ascii="GHEA Grapalat" w:hAnsi="GHEA Grapalat"/>
          <w:b/>
          <w:sz w:val="24"/>
          <w:szCs w:val="24"/>
        </w:rPr>
      </w:pPr>
    </w:p>
    <w:p w:rsidR="00DD57D4" w:rsidRDefault="00DD57D4" w:rsidP="00B46D58">
      <w:pPr>
        <w:pStyle w:val="norm"/>
        <w:widowControl w:val="0"/>
        <w:spacing w:after="160" w:line="240" w:lineRule="auto"/>
        <w:ind w:firstLine="284"/>
        <w:jc w:val="right"/>
        <w:rPr>
          <w:rFonts w:ascii="GHEA Grapalat" w:hAnsi="GHEA Grapalat"/>
          <w:b/>
          <w:sz w:val="24"/>
          <w:szCs w:val="24"/>
        </w:rPr>
      </w:pPr>
    </w:p>
    <w:p w:rsidR="00A6672B" w:rsidRPr="00F677F1" w:rsidRDefault="00A6672B"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A6672B" w:rsidRPr="00374F4A" w:rsidRDefault="00A6672B" w:rsidP="00A6672B">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A6672B" w:rsidRPr="00D967B8" w:rsidRDefault="00A6672B" w:rsidP="00A6672B">
      <w:pPr>
        <w:pStyle w:val="31"/>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sidR="00CB471D">
        <w:rPr>
          <w:rFonts w:ascii="GHEA Grapalat" w:hAnsi="GHEA Grapalat"/>
          <w:b/>
          <w:sz w:val="24"/>
          <w:szCs w:val="24"/>
        </w:rPr>
        <w:t>ХММ-GHAPDzB-26/02</w:t>
      </w:r>
    </w:p>
    <w:p w:rsidR="00A6672B" w:rsidRPr="00374F4A" w:rsidRDefault="00A6672B" w:rsidP="00A6672B">
      <w:pPr>
        <w:widowControl w:val="0"/>
        <w:spacing w:after="120"/>
        <w:jc w:val="center"/>
        <w:rPr>
          <w:rFonts w:ascii="GHEA Grapalat" w:hAnsi="GHEA Grapalat" w:cs="Sylfaen"/>
          <w:b/>
        </w:rPr>
      </w:pPr>
    </w:p>
    <w:p w:rsidR="00A6672B" w:rsidRPr="00374F4A" w:rsidRDefault="00A6672B" w:rsidP="00A6672B">
      <w:pPr>
        <w:widowControl w:val="0"/>
        <w:spacing w:after="16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Pr>
          <w:rFonts w:ascii="GHEA Grapalat" w:hAnsi="GHEA Grapalat"/>
          <w:b/>
        </w:rPr>
        <w:t xml:space="preserve">ОБЪЯВЛЕНИЕ </w:t>
      </w:r>
      <w:r w:rsidRPr="00374F4A">
        <w:rPr>
          <w:rFonts w:ascii="GHEA Grapalat" w:hAnsi="GHEA Grapalat"/>
          <w:b/>
        </w:rPr>
        <w:t>*</w:t>
      </w:r>
    </w:p>
    <w:p w:rsidR="00A6672B" w:rsidRPr="00374F4A" w:rsidRDefault="00A6672B" w:rsidP="00A6672B">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Pr="00FD0971">
        <w:rPr>
          <w:rFonts w:ascii="GHEA Grapalat" w:hAnsi="GHEA Grapalat"/>
          <w:sz w:val="24"/>
          <w:szCs w:val="24"/>
        </w:rPr>
        <w:t>запрос</w:t>
      </w:r>
      <w:r>
        <w:rPr>
          <w:rFonts w:ascii="GHEA Grapalat" w:hAnsi="GHEA Grapalat"/>
          <w:sz w:val="24"/>
          <w:szCs w:val="24"/>
        </w:rPr>
        <w:t>е</w:t>
      </w:r>
      <w:r w:rsidRPr="00FD0971">
        <w:rPr>
          <w:rFonts w:ascii="GHEA Grapalat" w:hAnsi="GHEA Grapalat"/>
          <w:sz w:val="24"/>
          <w:szCs w:val="24"/>
        </w:rPr>
        <w:t xml:space="preserve"> котировок </w:t>
      </w:r>
      <w:r>
        <w:rPr>
          <w:rFonts w:ascii="GHEA Grapalat" w:hAnsi="GHEA Grapalat"/>
          <w:sz w:val="24"/>
          <w:szCs w:val="24"/>
        </w:rPr>
        <w:t xml:space="preserve"> </w:t>
      </w:r>
    </w:p>
    <w:p w:rsidR="00A6672B" w:rsidRPr="00374F4A" w:rsidRDefault="00A6672B" w:rsidP="00A6672B">
      <w:pPr>
        <w:widowControl w:val="0"/>
        <w:spacing w:after="120"/>
        <w:jc w:val="center"/>
        <w:rPr>
          <w:rFonts w:ascii="GHEA Grapalat" w:hAnsi="GHEA Grapalat"/>
        </w:rPr>
      </w:pPr>
    </w:p>
    <w:p w:rsidR="00A6672B" w:rsidRPr="00C4157A" w:rsidRDefault="00A6672B" w:rsidP="00A6672B">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A6672B" w:rsidRPr="000C1746" w:rsidRDefault="00A6672B" w:rsidP="00A6672B">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A6672B" w:rsidRPr="00DA5EA0" w:rsidRDefault="00A6672B" w:rsidP="00A6672B">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A6672B" w:rsidRPr="000C1746" w:rsidRDefault="00A6672B" w:rsidP="00A6672B">
      <w:pPr>
        <w:spacing w:after="160"/>
        <w:ind w:left="4395"/>
        <w:jc w:val="both"/>
        <w:rPr>
          <w:rFonts w:ascii="GHEA Grapalat" w:hAnsi="GHEA Grapalat" w:cs="Sylfaen"/>
          <w:sz w:val="16"/>
        </w:rPr>
      </w:pPr>
      <w:r w:rsidRPr="000C1746">
        <w:rPr>
          <w:rFonts w:ascii="GHEA Grapalat" w:hAnsi="GHEA Grapalat"/>
          <w:sz w:val="16"/>
        </w:rPr>
        <w:t>номер лота (лотов)</w:t>
      </w:r>
    </w:p>
    <w:p w:rsidR="00A6672B" w:rsidRPr="00D967B8" w:rsidRDefault="00A6672B" w:rsidP="00A6672B">
      <w:pPr>
        <w:jc w:val="both"/>
        <w:rPr>
          <w:rFonts w:ascii="GHEA Grapalat" w:hAnsi="GHEA Grapalat" w:cs="Sylfaen"/>
        </w:rPr>
      </w:pPr>
      <w:r>
        <w:rPr>
          <w:rFonts w:ascii="GHEA Grapalat" w:hAnsi="GHEA Grapalat"/>
        </w:rPr>
        <w:t>_________</w:t>
      </w:r>
      <w:r w:rsidRPr="00E272DC">
        <w:rPr>
          <w:rFonts w:ascii="GHEA Grapalat" w:hAnsi="GHEA Grapalat"/>
        </w:rPr>
        <w:t xml:space="preserve"> </w:t>
      </w:r>
      <w:r w:rsidR="002B3DD2">
        <w:rPr>
          <w:rFonts w:ascii="GHEA Grapalat" w:hAnsi="GHEA Grapalat"/>
          <w:u w:val="single"/>
        </w:rPr>
        <w:t>ГНО</w:t>
      </w:r>
      <w:r w:rsidRPr="00E272DC">
        <w:rPr>
          <w:rFonts w:ascii="GHEA Grapalat" w:hAnsi="GHEA Grapalat"/>
          <w:u w:val="single"/>
        </w:rPr>
        <w:t xml:space="preserve"> </w:t>
      </w:r>
      <w:r w:rsidR="002B3DD2">
        <w:rPr>
          <w:rFonts w:ascii="GHEA Grapalat" w:hAnsi="GHEA Grapalat"/>
          <w:u w:val="single"/>
        </w:rPr>
        <w:t>«Специализированный детский дом Харберд»</w:t>
      </w:r>
      <w:r>
        <w:rPr>
          <w:rFonts w:ascii="GHEA Grapalat" w:hAnsi="GHEA Grapalat"/>
        </w:rPr>
        <w:t>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CB471D">
        <w:rPr>
          <w:rFonts w:ascii="GHEA Grapalat" w:hAnsi="GHEA Grapalat"/>
          <w:b/>
        </w:rPr>
        <w:t>ХММ-GHAPDzB-26/02</w:t>
      </w:r>
    </w:p>
    <w:p w:rsidR="00A6672B" w:rsidRPr="00C4157A" w:rsidRDefault="00A6672B" w:rsidP="00A6672B">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A6672B" w:rsidRPr="00DA5EA0" w:rsidRDefault="00A6672B" w:rsidP="00A6672B">
      <w:pPr>
        <w:spacing w:after="160"/>
        <w:jc w:val="both"/>
        <w:rPr>
          <w:rFonts w:ascii="GHEA Grapalat" w:hAnsi="GHEA Grapalat"/>
        </w:rPr>
      </w:pPr>
      <w:r w:rsidRPr="00FD0971">
        <w:rPr>
          <w:rFonts w:ascii="GHEA Grapalat" w:hAnsi="GHEA Grapalat"/>
        </w:rPr>
        <w:t xml:space="preserve">запроса котировок </w:t>
      </w:r>
      <w:r>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A6672B" w:rsidRPr="002B75BF" w:rsidRDefault="00A6672B" w:rsidP="00A6672B">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A6672B" w:rsidRPr="000C1746" w:rsidRDefault="00A6672B" w:rsidP="00A6672B">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A6672B" w:rsidRPr="00DA5EA0" w:rsidRDefault="00A6672B" w:rsidP="00A6672B">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A6672B" w:rsidRPr="000C1746" w:rsidRDefault="00A6672B" w:rsidP="00A6672B">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A6672B" w:rsidRDefault="00A6672B" w:rsidP="00A6672B">
      <w:pPr>
        <w:jc w:val="both"/>
        <w:rPr>
          <w:rFonts w:ascii="GHEA Grapalat" w:hAnsi="GHEA Grapalat"/>
        </w:rPr>
      </w:pPr>
    </w:p>
    <w:p w:rsidR="00A6672B" w:rsidRDefault="00A6672B" w:rsidP="00A6672B">
      <w:pPr>
        <w:jc w:val="both"/>
        <w:rPr>
          <w:rFonts w:ascii="GHEA Grapalat" w:hAnsi="GHEA Grapalat"/>
        </w:rPr>
      </w:pPr>
      <w:r>
        <w:rPr>
          <w:rFonts w:ascii="GHEA Grapalat" w:hAnsi="GHEA Grapalat"/>
        </w:rPr>
        <w:t>Данные       ----------------------------------------  следующие:</w:t>
      </w:r>
    </w:p>
    <w:p w:rsidR="00A6672B" w:rsidRPr="000811C1" w:rsidRDefault="00A6672B" w:rsidP="00A6672B">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A6672B" w:rsidRDefault="00A6672B" w:rsidP="00A6672B">
      <w:pPr>
        <w:jc w:val="both"/>
        <w:rPr>
          <w:rFonts w:ascii="GHEA Grapalat" w:hAnsi="GHEA Grapalat"/>
        </w:rPr>
      </w:pPr>
    </w:p>
    <w:p w:rsidR="00A6672B" w:rsidRPr="00B443ED" w:rsidRDefault="00A6672B" w:rsidP="00A6672B">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rsidR="00A6672B" w:rsidRPr="000C1746" w:rsidRDefault="00A6672B" w:rsidP="00A6672B">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rsidR="00A6672B" w:rsidRDefault="00A6672B" w:rsidP="00A6672B">
      <w:pPr>
        <w:jc w:val="both"/>
        <w:rPr>
          <w:rFonts w:ascii="GHEA Grapalat" w:hAnsi="GHEA Grapalat"/>
        </w:rPr>
      </w:pPr>
    </w:p>
    <w:p w:rsidR="00A6672B" w:rsidRPr="008E7F24" w:rsidRDefault="00A6672B" w:rsidP="00A6672B">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rsidR="00A6672B" w:rsidRPr="00D3436F" w:rsidRDefault="00A6672B" w:rsidP="00A6672B">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A6672B" w:rsidRDefault="00A6672B" w:rsidP="00A6672B">
      <w:pPr>
        <w:jc w:val="both"/>
        <w:rPr>
          <w:rFonts w:ascii="GHEA Grapalat" w:hAnsi="GHEA Grapalat"/>
        </w:rPr>
      </w:pPr>
    </w:p>
    <w:p w:rsidR="00A6672B" w:rsidRDefault="00A6672B" w:rsidP="00A6672B">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rsidR="00A6672B" w:rsidRDefault="00A6672B" w:rsidP="00A6672B">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rsidR="00A6672B" w:rsidRDefault="00A6672B" w:rsidP="00A6672B">
      <w:pPr>
        <w:jc w:val="both"/>
        <w:rPr>
          <w:rFonts w:ascii="GHEA Grapalat" w:hAnsi="GHEA Grapalat"/>
          <w:sz w:val="18"/>
          <w:szCs w:val="18"/>
        </w:rPr>
      </w:pPr>
    </w:p>
    <w:p w:rsidR="00A6672B" w:rsidRPr="00B16483" w:rsidRDefault="00A6672B" w:rsidP="00A6672B">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rsidR="00A6672B" w:rsidRDefault="00A6672B" w:rsidP="00A6672B">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rsidR="00A6672B" w:rsidRPr="00D3436F" w:rsidRDefault="00A6672B" w:rsidP="00A6672B">
      <w:pPr>
        <w:tabs>
          <w:tab w:val="left" w:pos="7371"/>
        </w:tabs>
        <w:spacing w:after="160"/>
        <w:ind w:left="3544" w:firstLine="3"/>
        <w:jc w:val="both"/>
        <w:rPr>
          <w:rFonts w:ascii="GHEA Grapalat" w:hAnsi="GHEA Grapalat"/>
          <w:sz w:val="16"/>
        </w:rPr>
      </w:pPr>
    </w:p>
    <w:p w:rsidR="00A6672B" w:rsidRDefault="00A6672B" w:rsidP="00A6672B">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A6672B" w:rsidRDefault="00A6672B" w:rsidP="00A6672B">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A6672B" w:rsidRPr="004F23CF" w:rsidRDefault="00A6672B" w:rsidP="00A6672B">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A6672B" w:rsidRPr="004F23CF" w:rsidRDefault="00A6672B" w:rsidP="00A6672B">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A6672B" w:rsidRPr="004F23CF" w:rsidRDefault="00A6672B" w:rsidP="00A6672B">
      <w:pPr>
        <w:rPr>
          <w:rFonts w:ascii="GHEA Grapalat" w:hAnsi="GHEA Grapalat"/>
          <w:i/>
          <w:sz w:val="16"/>
          <w:vertAlign w:val="superscript"/>
          <w:lang w:val="es-ES"/>
        </w:rPr>
      </w:pPr>
    </w:p>
    <w:p w:rsidR="00A6672B" w:rsidRPr="004F23CF" w:rsidRDefault="00A6672B" w:rsidP="00A6672B">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AA5BD2">
        <w:rPr>
          <w:rFonts w:ascii="GHEA Grapalat" w:hAnsi="GHEA Grapalat"/>
        </w:rPr>
        <w:t>запрос котировок</w:t>
      </w:r>
      <w:r w:rsidRPr="003D58E1">
        <w:rPr>
          <w:rFonts w:ascii="GHEA Grapalat" w:hAnsi="GHEA Grapalat"/>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00CB471D">
        <w:rPr>
          <w:rFonts w:ascii="GHEA Grapalat" w:hAnsi="GHEA Grapalat"/>
          <w:b/>
        </w:rPr>
        <w:t>ХММ-GHAPDzB-26/02</w:t>
      </w:r>
      <w:r w:rsidRPr="00CA1276">
        <w:rPr>
          <w:rFonts w:ascii="GHEA Grapalat" w:hAnsi="GHEA Grapalat"/>
          <w:b/>
        </w:rPr>
        <w:t xml:space="preserve"> </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A6672B" w:rsidRPr="004F23CF" w:rsidRDefault="00A6672B" w:rsidP="00A6672B">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Pr>
          <w:rFonts w:ascii="GHEA Grapalat" w:hAnsi="GHEA Grapalat" w:cs="Sylfaen"/>
          <w:sz w:val="20"/>
        </w:rPr>
        <w:t xml:space="preserve">                                        </w:t>
      </w:r>
      <w:r w:rsidRPr="004F23CF">
        <w:rPr>
          <w:rFonts w:ascii="GHEA Grapalat" w:hAnsi="GHEA Grapalat"/>
          <w:sz w:val="16"/>
        </w:rPr>
        <w:t>наименование участника</w:t>
      </w:r>
    </w:p>
    <w:p w:rsidR="00A6672B" w:rsidRPr="00AF791F" w:rsidRDefault="00A6672B" w:rsidP="00A6672B">
      <w:pPr>
        <w:widowControl w:val="0"/>
        <w:spacing w:after="160"/>
        <w:ind w:left="568"/>
        <w:jc w:val="both"/>
        <w:rPr>
          <w:rFonts w:ascii="GHEA Grapalat" w:hAnsi="GHEA Grapalat" w:cs="Arial"/>
        </w:rPr>
      </w:pPr>
      <w:r w:rsidRPr="00AF791F">
        <w:rPr>
          <w:rFonts w:ascii="GHEA Grapalat" w:hAnsi="GHEA Grapalat"/>
          <w:color w:val="000000" w:themeColor="text1"/>
        </w:rPr>
        <w:t xml:space="preserve">обязуется в случае признания отобранным участником в порядке и сроки, </w:t>
      </w:r>
      <w:r w:rsidRPr="00AF791F">
        <w:rPr>
          <w:rFonts w:ascii="GHEA Grapalat" w:hAnsi="GHEA Grapalat"/>
          <w:color w:val="000000" w:themeColor="text1"/>
        </w:rPr>
        <w:lastRenderedPageBreak/>
        <w:t>установленные приглашением  представить обеспечение квалификации</w:t>
      </w:r>
      <w:r w:rsidRPr="00AF791F" w:rsidDel="009E1F0A">
        <w:rPr>
          <w:rFonts w:ascii="GHEA Grapalat" w:hAnsi="GHEA Grapalat"/>
        </w:rPr>
        <w:t xml:space="preserve"> </w:t>
      </w:r>
      <w:r w:rsidRPr="00AF791F">
        <w:rPr>
          <w:rFonts w:ascii="GHEA Grapalat" w:hAnsi="GHEA Grapalat"/>
          <w:vertAlign w:val="superscript"/>
        </w:rPr>
        <w:t>16</w:t>
      </w:r>
      <w:r w:rsidRPr="00AF791F">
        <w:rPr>
          <w:rFonts w:ascii="GHEA Grapalat" w:hAnsi="GHEA Grapalat"/>
        </w:rPr>
        <w:t>,</w:t>
      </w:r>
    </w:p>
    <w:p w:rsidR="00A6672B" w:rsidRPr="00AF791F" w:rsidRDefault="00A6672B" w:rsidP="00A6672B">
      <w:pPr>
        <w:pStyle w:val="aff"/>
        <w:widowControl w:val="0"/>
        <w:numPr>
          <w:ilvl w:val="0"/>
          <w:numId w:val="22"/>
        </w:numPr>
        <w:tabs>
          <w:tab w:val="left" w:pos="567"/>
        </w:tabs>
        <w:spacing w:after="160"/>
        <w:jc w:val="both"/>
        <w:rPr>
          <w:rFonts w:ascii="GHEA Grapalat" w:hAnsi="GHEA Grapalat" w:cs="Arial"/>
        </w:rPr>
      </w:pPr>
      <w:r w:rsidRPr="00AF791F">
        <w:rPr>
          <w:rFonts w:ascii="GHEA Grapalat" w:hAnsi="GHEA Grapalat"/>
        </w:rPr>
        <w:t xml:space="preserve">в рамках участия </w:t>
      </w:r>
      <w:r>
        <w:rPr>
          <w:rFonts w:ascii="GHEA Grapalat" w:hAnsi="GHEA Grapalat"/>
        </w:rPr>
        <w:t xml:space="preserve">в </w:t>
      </w:r>
      <w:r w:rsidRPr="005A1346">
        <w:rPr>
          <w:rFonts w:ascii="GHEA Grapalat" w:hAnsi="GHEA Grapalat"/>
        </w:rPr>
        <w:t xml:space="preserve">запросе котировок </w:t>
      </w:r>
      <w:r w:rsidRPr="00AF791F">
        <w:rPr>
          <w:rFonts w:ascii="GHEA Grapalat" w:hAnsi="GHEA Grapalat"/>
        </w:rPr>
        <w:t xml:space="preserve">под кодом </w:t>
      </w:r>
      <w:r w:rsidR="00CB471D">
        <w:rPr>
          <w:rFonts w:ascii="GHEA Grapalat" w:hAnsi="GHEA Grapalat"/>
          <w:b/>
        </w:rPr>
        <w:t>ХММ-GHAPDzB-26/02</w:t>
      </w:r>
    </w:p>
    <w:p w:rsidR="00A6672B" w:rsidRDefault="00A6672B" w:rsidP="00A6672B">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Pr="00326396">
        <w:rPr>
          <w:rFonts w:ascii="GHEA Grapalat" w:hAnsi="GHEA Grapalat"/>
          <w:lang w:val="hy-AM"/>
        </w:rPr>
        <w:t>недобросовестн</w:t>
      </w:r>
      <w:r>
        <w:rPr>
          <w:rFonts w:ascii="GHEA Grapalat" w:hAnsi="GHEA Grapalat"/>
        </w:rPr>
        <w:t>ой</w:t>
      </w:r>
      <w:r w:rsidRPr="00326396">
        <w:rPr>
          <w:rFonts w:ascii="GHEA Grapalat" w:hAnsi="GHEA Grapalat"/>
          <w:lang w:val="hy-AM"/>
        </w:rPr>
        <w:t xml:space="preserve"> конкуренци</w:t>
      </w:r>
      <w:r>
        <w:rPr>
          <w:rFonts w:ascii="GHEA Grapalat" w:hAnsi="GHEA Grapalat"/>
        </w:rPr>
        <w:t>и, злоупотребления доминирующим положением и антиконкурентного соглашения,</w:t>
      </w:r>
    </w:p>
    <w:p w:rsidR="00A6672B" w:rsidRDefault="00A6672B" w:rsidP="00A6672B">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C6146A">
        <w:rPr>
          <w:rFonts w:ascii="GHEA Grapalat" w:hAnsi="GHEA Grapalat"/>
        </w:rPr>
        <w:t>запрос котировок</w:t>
      </w:r>
      <w:r>
        <w:rPr>
          <w:rFonts w:ascii="GHEA Grapalat" w:hAnsi="GHEA Grapalat"/>
        </w:rPr>
        <w:t xml:space="preserve"> случая     одновременного </w:t>
      </w:r>
    </w:p>
    <w:p w:rsidR="00A6672B" w:rsidRDefault="00A6672B" w:rsidP="00A6672B">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A6672B" w:rsidRDefault="00A6672B" w:rsidP="00A6672B">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A6672B" w:rsidRDefault="00A6672B" w:rsidP="00A6672B">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A6672B" w:rsidRDefault="00A6672B" w:rsidP="00A6672B">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A6672B" w:rsidRDefault="00A6672B" w:rsidP="00A6672B">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A6672B" w:rsidRDefault="00A6672B" w:rsidP="00A6672B">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A6672B" w:rsidRDefault="00A6672B" w:rsidP="00A6672B">
      <w:pPr>
        <w:widowControl w:val="0"/>
        <w:spacing w:after="160"/>
        <w:contextualSpacing/>
        <w:jc w:val="both"/>
        <w:rPr>
          <w:rFonts w:ascii="GHEA Grapalat" w:hAnsi="GHEA Grapalat"/>
        </w:rPr>
      </w:pPr>
      <w:r>
        <w:rPr>
          <w:rFonts w:ascii="GHEA Grapalat" w:hAnsi="GHEA Grapalat"/>
        </w:rPr>
        <w:t>Ниже  ----------------------------------------</w:t>
      </w:r>
      <w:r w:rsidRPr="009A73EA">
        <w:rPr>
          <w:rFonts w:ascii="GHEA Grapalat" w:hAnsi="GHEA Grapalat"/>
        </w:rPr>
        <w:t xml:space="preserve"> </w:t>
      </w:r>
      <w:r>
        <w:rPr>
          <w:rFonts w:ascii="GHEA Grapalat" w:hAnsi="GHEA Grapalat"/>
        </w:rPr>
        <w:t>представляет</w:t>
      </w:r>
      <w:r w:rsidRPr="006B2B1A">
        <w:rPr>
          <w:rFonts w:ascii="GHEA Grapalat" w:hAnsi="GHEA Grapalat"/>
        </w:rPr>
        <w:t xml:space="preserve"> ссылк</w:t>
      </w:r>
      <w:r>
        <w:rPr>
          <w:rFonts w:ascii="GHEA Grapalat" w:hAnsi="GHEA Grapalat"/>
        </w:rPr>
        <w:t>у</w:t>
      </w:r>
      <w:r w:rsidRPr="006B2B1A">
        <w:rPr>
          <w:rFonts w:ascii="GHEA Grapalat" w:hAnsi="GHEA Grapalat"/>
        </w:rPr>
        <w:t xml:space="preserve"> на сайт</w:t>
      </w:r>
      <w:r>
        <w:rPr>
          <w:rFonts w:ascii="GHEA Grapalat" w:hAnsi="GHEA Grapalat"/>
        </w:rPr>
        <w:t>,</w:t>
      </w:r>
      <w:r w:rsidRPr="009A73EA">
        <w:rPr>
          <w:rFonts w:ascii="GHEA Grapalat" w:hAnsi="GHEA Grapalat"/>
        </w:rPr>
        <w:t xml:space="preserve"> </w:t>
      </w:r>
      <w:r w:rsidRPr="006B2B1A">
        <w:rPr>
          <w:rFonts w:ascii="GHEA Grapalat" w:hAnsi="GHEA Grapalat"/>
        </w:rPr>
        <w:t>содержащий</w:t>
      </w:r>
    </w:p>
    <w:p w:rsidR="00A6672B" w:rsidRDefault="00A6672B" w:rsidP="00A6672B">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A6672B" w:rsidRPr="009A73EA" w:rsidRDefault="00A6672B" w:rsidP="00A6672B">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 </w:t>
      </w:r>
      <w:r w:rsidRPr="009A73EA">
        <w:rPr>
          <w:rStyle w:val="af6"/>
          <w:rFonts w:ascii="GHEA Grapalat" w:hAnsi="GHEA Grapalat"/>
          <w:sz w:val="28"/>
          <w:szCs w:val="28"/>
        </w:rPr>
        <w:footnoteReference w:customMarkFollows="1" w:id="9"/>
        <w:t>**</w:t>
      </w:r>
      <w:r>
        <w:rPr>
          <w:rFonts w:ascii="GHEA Grapalat" w:hAnsi="GHEA Grapalat"/>
          <w:sz w:val="28"/>
          <w:szCs w:val="28"/>
        </w:rPr>
        <w:t>.</w:t>
      </w:r>
      <w:r w:rsidRPr="009A73EA">
        <w:rPr>
          <w:rFonts w:ascii="GHEA Grapalat" w:hAnsi="GHEA Grapalat"/>
        </w:rPr>
        <w:t xml:space="preserve"> </w:t>
      </w:r>
      <w:r w:rsidRPr="009A73EA">
        <w:rPr>
          <w:rFonts w:ascii="GHEA Grapalat" w:hAnsi="GHEA Grapalat"/>
        </w:rPr>
        <w:br w:type="page"/>
      </w:r>
    </w:p>
    <w:p w:rsidR="00A6672B" w:rsidRDefault="00A6672B" w:rsidP="00A6672B">
      <w:pPr>
        <w:rPr>
          <w:rFonts w:ascii="GHEA Grapalat" w:hAnsi="GHEA Grapalat"/>
        </w:rPr>
      </w:pPr>
    </w:p>
    <w:p w:rsidR="00A6672B" w:rsidRDefault="00A6672B" w:rsidP="00A6672B">
      <w:pPr>
        <w:jc w:val="both"/>
        <w:rPr>
          <w:rFonts w:ascii="GHEA Grapalat" w:hAnsi="GHEA Grapalat"/>
        </w:rPr>
      </w:pPr>
      <w:r>
        <w:rPr>
          <w:rFonts w:ascii="GHEA Grapalat" w:hAnsi="GHEA Grapalat"/>
        </w:rPr>
        <w:t xml:space="preserve"> </w:t>
      </w:r>
    </w:p>
    <w:p w:rsidR="00A6672B" w:rsidRDefault="00A6672B" w:rsidP="00A6672B">
      <w:pPr>
        <w:jc w:val="both"/>
        <w:rPr>
          <w:rFonts w:ascii="GHEA Grapalat" w:hAnsi="GHEA Grapalat"/>
        </w:rPr>
      </w:pPr>
      <w:r>
        <w:rPr>
          <w:rFonts w:ascii="GHEA Grapalat" w:hAnsi="GHEA Grapalat"/>
        </w:rPr>
        <w:t xml:space="preserve">Прилагается  полное описание предлагаемого   ----------------------------     товара, </w:t>
      </w:r>
    </w:p>
    <w:p w:rsidR="00A6672B" w:rsidRDefault="00A6672B" w:rsidP="00A6672B">
      <w:pPr>
        <w:jc w:val="both"/>
        <w:rPr>
          <w:rFonts w:ascii="GHEA Grapalat" w:hAnsi="GHEA Grapalat"/>
        </w:rPr>
      </w:pPr>
      <w:r>
        <w:rPr>
          <w:rFonts w:ascii="GHEA Grapalat" w:hAnsi="GHEA Grapalat"/>
          <w:sz w:val="16"/>
        </w:rPr>
        <w:t xml:space="preserve">                                                                                                             наименование участника</w:t>
      </w:r>
    </w:p>
    <w:p w:rsidR="00A6672B" w:rsidRDefault="00A6672B" w:rsidP="00A6672B">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rsidR="00A6672B" w:rsidRDefault="00A6672B" w:rsidP="00A6672B">
      <w:pPr>
        <w:tabs>
          <w:tab w:val="left" w:pos="7371"/>
        </w:tabs>
        <w:spacing w:after="160"/>
        <w:ind w:left="3544" w:firstLine="3"/>
        <w:jc w:val="both"/>
        <w:rPr>
          <w:rFonts w:ascii="GHEA Grapalat" w:hAnsi="GHEA Grapalat"/>
          <w:sz w:val="16"/>
          <w:lang w:val="hy-AM"/>
        </w:rPr>
      </w:pPr>
    </w:p>
    <w:p w:rsidR="00A6672B" w:rsidRPr="000811C1" w:rsidRDefault="00A6672B" w:rsidP="00A6672B">
      <w:pPr>
        <w:tabs>
          <w:tab w:val="left" w:pos="7371"/>
        </w:tabs>
        <w:spacing w:after="160"/>
        <w:ind w:left="3544" w:firstLine="3"/>
        <w:jc w:val="both"/>
        <w:rPr>
          <w:rFonts w:ascii="GHEA Grapalat" w:hAnsi="GHEA Grapalat"/>
          <w:sz w:val="16"/>
          <w:lang w:val="hy-AM"/>
        </w:rPr>
      </w:pPr>
    </w:p>
    <w:p w:rsidR="00A6672B" w:rsidRPr="00D3436F" w:rsidRDefault="00A6672B" w:rsidP="00A6672B">
      <w:pPr>
        <w:tabs>
          <w:tab w:val="left" w:pos="7371"/>
        </w:tabs>
        <w:spacing w:after="160"/>
        <w:ind w:left="3544" w:firstLine="3"/>
        <w:jc w:val="both"/>
        <w:rPr>
          <w:rFonts w:ascii="GHEA Grapalat" w:hAnsi="GHEA Grapalat"/>
          <w:sz w:val="16"/>
        </w:rPr>
      </w:pPr>
    </w:p>
    <w:p w:rsidR="00A6672B" w:rsidRPr="00770B03" w:rsidRDefault="00A6672B" w:rsidP="00A6672B">
      <w:pPr>
        <w:tabs>
          <w:tab w:val="left" w:pos="7371"/>
        </w:tabs>
        <w:spacing w:after="160"/>
        <w:ind w:left="3544" w:firstLine="3"/>
        <w:jc w:val="both"/>
        <w:rPr>
          <w:rFonts w:ascii="GHEA Grapalat" w:hAnsi="GHEA Grapalat"/>
          <w:sz w:val="16"/>
        </w:rPr>
      </w:pPr>
    </w:p>
    <w:p w:rsidR="00A6672B" w:rsidRPr="000C1746" w:rsidRDefault="00A6672B" w:rsidP="00A6672B">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A6672B" w:rsidRPr="000C1746" w:rsidRDefault="00A6672B" w:rsidP="00A6672B">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A6672B" w:rsidRPr="000C1746" w:rsidRDefault="00A6672B" w:rsidP="00A6672B">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A6672B" w:rsidRPr="009044F1" w:rsidRDefault="00A6672B" w:rsidP="00A6672B">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A6672B" w:rsidRDefault="00A6672B" w:rsidP="00A6672B">
      <w:pPr>
        <w:rPr>
          <w:rFonts w:ascii="GHEA Grapalat" w:hAnsi="GHEA Grapalat"/>
          <w:b/>
        </w:rPr>
      </w:pPr>
      <w:r>
        <w:rPr>
          <w:rFonts w:ascii="GHEA Grapalat" w:hAnsi="GHEA Grapalat"/>
          <w:b/>
        </w:rPr>
        <w:br w:type="page"/>
      </w:r>
    </w:p>
    <w:p w:rsidR="00A6672B" w:rsidRDefault="00A6672B" w:rsidP="00A6672B">
      <w:pPr>
        <w:rPr>
          <w:rFonts w:ascii="GHEA Grapalat" w:hAnsi="GHEA Grapalat"/>
          <w:b/>
        </w:rPr>
      </w:pPr>
    </w:p>
    <w:p w:rsidR="00A6672B" w:rsidRPr="009044F1" w:rsidRDefault="00A6672B" w:rsidP="00A6672B">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9C70D7" w:rsidRPr="00D967B8" w:rsidRDefault="009C70D7" w:rsidP="009C70D7">
      <w:pPr>
        <w:pStyle w:val="31"/>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sidR="00CB471D">
        <w:rPr>
          <w:rFonts w:ascii="GHEA Grapalat" w:hAnsi="GHEA Grapalat"/>
          <w:b/>
          <w:sz w:val="24"/>
          <w:szCs w:val="24"/>
        </w:rPr>
        <w:t>ХММ-GHAPDzB-26/02</w:t>
      </w:r>
    </w:p>
    <w:p w:rsidR="00A6672B" w:rsidRPr="009044F1" w:rsidRDefault="00A6672B" w:rsidP="00A6672B">
      <w:pPr>
        <w:widowControl w:val="0"/>
        <w:spacing w:after="160"/>
        <w:ind w:left="567" w:right="565"/>
        <w:jc w:val="center"/>
        <w:rPr>
          <w:rFonts w:ascii="GHEA Grapalat" w:hAnsi="GHEA Grapalat"/>
          <w:b/>
        </w:rPr>
      </w:pPr>
    </w:p>
    <w:p w:rsidR="00A6672B" w:rsidRPr="009044F1" w:rsidRDefault="00A6672B" w:rsidP="00A6672B">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A6672B" w:rsidRPr="009044F1" w:rsidRDefault="00A6672B" w:rsidP="00A6672B">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A6672B" w:rsidRPr="009044F1" w:rsidRDefault="00A6672B" w:rsidP="00A6672B">
      <w:pPr>
        <w:pStyle w:val="3"/>
        <w:keepNext w:val="0"/>
        <w:widowControl w:val="0"/>
        <w:spacing w:after="160" w:line="240" w:lineRule="auto"/>
        <w:ind w:left="567" w:right="565"/>
        <w:rPr>
          <w:rFonts w:ascii="GHEA Grapalat" w:hAnsi="GHEA Grapalat" w:cs="Arial"/>
          <w:sz w:val="24"/>
          <w:szCs w:val="24"/>
        </w:rPr>
      </w:pPr>
    </w:p>
    <w:p w:rsidR="00A6672B" w:rsidRPr="00430541" w:rsidRDefault="00A6672B" w:rsidP="00A6672B">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A6672B" w:rsidRPr="00430541" w:rsidRDefault="00A6672B" w:rsidP="00A6672B">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A6672B" w:rsidRPr="009044F1" w:rsidRDefault="00A6672B" w:rsidP="00A6672B">
      <w:pPr>
        <w:widowControl w:val="0"/>
        <w:spacing w:after="160"/>
        <w:jc w:val="both"/>
        <w:rPr>
          <w:rFonts w:ascii="GHEA Grapalat" w:hAnsi="GHEA Grapalat"/>
        </w:rPr>
      </w:pPr>
      <w:r w:rsidRPr="009044F1">
        <w:rPr>
          <w:rFonts w:ascii="GHEA Grapalat" w:hAnsi="GHEA Grapalat"/>
        </w:rPr>
        <w:t xml:space="preserve">рамках </w:t>
      </w:r>
      <w:r w:rsidRPr="00C6146A">
        <w:rPr>
          <w:rFonts w:ascii="GHEA Grapalat" w:hAnsi="GHEA Grapalat"/>
        </w:rPr>
        <w:t>запрос</w:t>
      </w:r>
      <w:r>
        <w:rPr>
          <w:rFonts w:ascii="GHEA Grapalat" w:hAnsi="GHEA Grapalat"/>
          <w:lang w:val="en-US"/>
        </w:rPr>
        <w:t>a</w:t>
      </w:r>
      <w:r w:rsidRPr="00C6146A">
        <w:rPr>
          <w:rFonts w:ascii="GHEA Grapalat" w:hAnsi="GHEA Grapalat"/>
        </w:rPr>
        <w:t xml:space="preserve"> котировок</w:t>
      </w:r>
      <w:r>
        <w:rPr>
          <w:rFonts w:ascii="GHEA Grapalat" w:hAnsi="GHEA Grapalat"/>
        </w:rPr>
        <w:t xml:space="preserve"> </w:t>
      </w:r>
      <w:r w:rsidRPr="009044F1">
        <w:rPr>
          <w:rFonts w:ascii="GHEA Grapalat" w:hAnsi="GHEA Grapalat"/>
        </w:rPr>
        <w:t xml:space="preserve">под кодом </w:t>
      </w:r>
      <w:r w:rsidR="00CB471D">
        <w:rPr>
          <w:rFonts w:ascii="GHEA Grapalat" w:hAnsi="GHEA Grapalat"/>
          <w:b/>
        </w:rPr>
        <w:t>ХММ-GHAPDzB-26/02</w:t>
      </w:r>
      <w:r w:rsidRPr="00710204">
        <w:rPr>
          <w:rFonts w:ascii="GHEA Grapalat" w:hAnsi="GHEA Grapalat"/>
          <w:b/>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полное описание предлагаемого им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A6672B" w:rsidRPr="00206AF8" w:rsidTr="00A53506">
        <w:tc>
          <w:tcPr>
            <w:tcW w:w="1042" w:type="dxa"/>
            <w:vMerge w:val="restart"/>
            <w:vAlign w:val="center"/>
          </w:tcPr>
          <w:p w:rsidR="00A6672B" w:rsidRDefault="00A6672B" w:rsidP="00A53506">
            <w:pPr>
              <w:widowControl w:val="0"/>
              <w:jc w:val="center"/>
              <w:rPr>
                <w:rFonts w:ascii="GHEA Grapalat" w:hAnsi="GHEA Grapalat"/>
                <w:b/>
                <w:sz w:val="20"/>
                <w:szCs w:val="20"/>
              </w:rPr>
            </w:pPr>
          </w:p>
          <w:p w:rsidR="00A6672B" w:rsidRPr="00206AF8" w:rsidRDefault="00A6672B" w:rsidP="00A53506">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A6672B" w:rsidRPr="00206AF8" w:rsidRDefault="00A6672B" w:rsidP="00A53506">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A6672B" w:rsidRPr="00206AF8" w:rsidTr="00A53506">
        <w:trPr>
          <w:trHeight w:val="696"/>
        </w:trPr>
        <w:tc>
          <w:tcPr>
            <w:tcW w:w="1042" w:type="dxa"/>
            <w:vMerge/>
            <w:vAlign w:val="center"/>
          </w:tcPr>
          <w:p w:rsidR="00A6672B" w:rsidRPr="00206AF8" w:rsidRDefault="00A6672B" w:rsidP="00A53506">
            <w:pPr>
              <w:widowControl w:val="0"/>
              <w:jc w:val="center"/>
              <w:rPr>
                <w:rFonts w:ascii="GHEA Grapalat" w:hAnsi="GHEA Grapalat"/>
                <w:b/>
                <w:bCs/>
                <w:sz w:val="20"/>
                <w:szCs w:val="20"/>
              </w:rPr>
            </w:pPr>
          </w:p>
        </w:tc>
        <w:tc>
          <w:tcPr>
            <w:tcW w:w="1605" w:type="dxa"/>
            <w:vAlign w:val="center"/>
          </w:tcPr>
          <w:p w:rsidR="00A6672B" w:rsidRDefault="00A6672B" w:rsidP="00A53506">
            <w:pPr>
              <w:widowControl w:val="0"/>
              <w:jc w:val="center"/>
              <w:rPr>
                <w:rFonts w:ascii="GHEA Grapalat" w:hAnsi="GHEA Grapalat"/>
                <w:b/>
                <w:sz w:val="20"/>
                <w:szCs w:val="20"/>
              </w:rPr>
            </w:pPr>
            <w:r>
              <w:rPr>
                <w:rFonts w:ascii="GHEA Grapalat" w:hAnsi="GHEA Grapalat"/>
                <w:b/>
                <w:sz w:val="20"/>
                <w:szCs w:val="20"/>
              </w:rPr>
              <w:t>фирменное</w:t>
            </w:r>
          </w:p>
          <w:p w:rsidR="00A6672B" w:rsidRPr="00206AF8" w:rsidRDefault="00A6672B" w:rsidP="00A53506">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A6672B" w:rsidRPr="00206AF8" w:rsidRDefault="00A6672B" w:rsidP="00A53506">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A6672B" w:rsidRPr="00BF7253" w:rsidRDefault="00A6672B" w:rsidP="00A53506">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A6672B" w:rsidRPr="00206AF8" w:rsidRDefault="00A6672B" w:rsidP="00A53506">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A6672B" w:rsidRPr="00206AF8" w:rsidRDefault="00A6672B" w:rsidP="00A53506">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A6672B" w:rsidRPr="00206AF8" w:rsidTr="00A53506">
        <w:tc>
          <w:tcPr>
            <w:tcW w:w="1042" w:type="dxa"/>
          </w:tcPr>
          <w:p w:rsidR="00A6672B" w:rsidRPr="00206AF8" w:rsidRDefault="00A6672B" w:rsidP="00A53506">
            <w:pPr>
              <w:pStyle w:val="3"/>
              <w:keepNext w:val="0"/>
              <w:widowControl w:val="0"/>
              <w:spacing w:line="240" w:lineRule="auto"/>
              <w:jc w:val="left"/>
              <w:rPr>
                <w:rFonts w:ascii="GHEA Grapalat" w:hAnsi="GHEA Grapalat"/>
                <w:b/>
              </w:rPr>
            </w:pPr>
          </w:p>
        </w:tc>
        <w:tc>
          <w:tcPr>
            <w:tcW w:w="1605" w:type="dxa"/>
          </w:tcPr>
          <w:p w:rsidR="00A6672B" w:rsidRPr="00206AF8" w:rsidRDefault="00A6672B" w:rsidP="00A53506">
            <w:pPr>
              <w:pStyle w:val="3"/>
              <w:keepNext w:val="0"/>
              <w:widowControl w:val="0"/>
              <w:spacing w:line="240" w:lineRule="auto"/>
              <w:jc w:val="left"/>
              <w:rPr>
                <w:rFonts w:ascii="GHEA Grapalat" w:hAnsi="GHEA Grapalat"/>
                <w:b/>
              </w:rPr>
            </w:pPr>
          </w:p>
        </w:tc>
        <w:tc>
          <w:tcPr>
            <w:tcW w:w="1463" w:type="dxa"/>
          </w:tcPr>
          <w:p w:rsidR="00A6672B" w:rsidRPr="00206AF8" w:rsidRDefault="00A6672B" w:rsidP="00A53506">
            <w:pPr>
              <w:pStyle w:val="3"/>
              <w:keepNext w:val="0"/>
              <w:widowControl w:val="0"/>
              <w:spacing w:line="240" w:lineRule="auto"/>
              <w:jc w:val="left"/>
              <w:rPr>
                <w:rFonts w:ascii="GHEA Grapalat" w:hAnsi="GHEA Grapalat"/>
                <w:b/>
              </w:rPr>
            </w:pPr>
          </w:p>
        </w:tc>
        <w:tc>
          <w:tcPr>
            <w:tcW w:w="1699" w:type="dxa"/>
          </w:tcPr>
          <w:p w:rsidR="00A6672B" w:rsidRPr="00206AF8" w:rsidRDefault="00A6672B" w:rsidP="00A53506">
            <w:pPr>
              <w:pStyle w:val="3"/>
              <w:keepNext w:val="0"/>
              <w:widowControl w:val="0"/>
              <w:spacing w:line="240" w:lineRule="auto"/>
              <w:jc w:val="left"/>
              <w:rPr>
                <w:rFonts w:ascii="GHEA Grapalat" w:hAnsi="GHEA Grapalat"/>
                <w:b/>
              </w:rPr>
            </w:pPr>
          </w:p>
        </w:tc>
        <w:tc>
          <w:tcPr>
            <w:tcW w:w="1727" w:type="dxa"/>
          </w:tcPr>
          <w:p w:rsidR="00A6672B" w:rsidRPr="00206AF8" w:rsidRDefault="00A6672B" w:rsidP="00A53506">
            <w:pPr>
              <w:pStyle w:val="3"/>
              <w:keepNext w:val="0"/>
              <w:widowControl w:val="0"/>
              <w:spacing w:line="240" w:lineRule="auto"/>
              <w:jc w:val="left"/>
              <w:rPr>
                <w:rFonts w:ascii="GHEA Grapalat" w:hAnsi="GHEA Grapalat"/>
                <w:b/>
              </w:rPr>
            </w:pPr>
          </w:p>
        </w:tc>
        <w:tc>
          <w:tcPr>
            <w:tcW w:w="1750" w:type="dxa"/>
          </w:tcPr>
          <w:p w:rsidR="00A6672B" w:rsidRPr="00206AF8" w:rsidRDefault="00A6672B" w:rsidP="00A53506">
            <w:pPr>
              <w:pStyle w:val="3"/>
              <w:keepNext w:val="0"/>
              <w:widowControl w:val="0"/>
              <w:spacing w:line="240" w:lineRule="auto"/>
              <w:jc w:val="left"/>
              <w:rPr>
                <w:rFonts w:ascii="GHEA Grapalat" w:hAnsi="GHEA Grapalat"/>
                <w:b/>
              </w:rPr>
            </w:pPr>
          </w:p>
        </w:tc>
      </w:tr>
      <w:tr w:rsidR="00A6672B" w:rsidRPr="00206AF8" w:rsidTr="00A53506">
        <w:tc>
          <w:tcPr>
            <w:tcW w:w="1042" w:type="dxa"/>
          </w:tcPr>
          <w:p w:rsidR="00A6672B" w:rsidRPr="00206AF8" w:rsidRDefault="00A6672B" w:rsidP="00A53506">
            <w:pPr>
              <w:pStyle w:val="3"/>
              <w:keepNext w:val="0"/>
              <w:widowControl w:val="0"/>
              <w:spacing w:line="240" w:lineRule="auto"/>
              <w:jc w:val="left"/>
              <w:rPr>
                <w:rFonts w:ascii="GHEA Grapalat" w:hAnsi="GHEA Grapalat"/>
                <w:b/>
              </w:rPr>
            </w:pPr>
          </w:p>
        </w:tc>
        <w:tc>
          <w:tcPr>
            <w:tcW w:w="1605" w:type="dxa"/>
          </w:tcPr>
          <w:p w:rsidR="00A6672B" w:rsidRPr="00206AF8" w:rsidRDefault="00A6672B" w:rsidP="00A53506">
            <w:pPr>
              <w:pStyle w:val="3"/>
              <w:keepNext w:val="0"/>
              <w:widowControl w:val="0"/>
              <w:spacing w:line="240" w:lineRule="auto"/>
              <w:jc w:val="left"/>
              <w:rPr>
                <w:rFonts w:ascii="GHEA Grapalat" w:hAnsi="GHEA Grapalat"/>
                <w:b/>
              </w:rPr>
            </w:pPr>
          </w:p>
        </w:tc>
        <w:tc>
          <w:tcPr>
            <w:tcW w:w="1463" w:type="dxa"/>
          </w:tcPr>
          <w:p w:rsidR="00A6672B" w:rsidRPr="00206AF8" w:rsidRDefault="00A6672B" w:rsidP="00A53506">
            <w:pPr>
              <w:pStyle w:val="3"/>
              <w:keepNext w:val="0"/>
              <w:widowControl w:val="0"/>
              <w:spacing w:line="240" w:lineRule="auto"/>
              <w:jc w:val="left"/>
              <w:rPr>
                <w:rFonts w:ascii="GHEA Grapalat" w:hAnsi="GHEA Grapalat"/>
                <w:b/>
              </w:rPr>
            </w:pPr>
          </w:p>
        </w:tc>
        <w:tc>
          <w:tcPr>
            <w:tcW w:w="1699" w:type="dxa"/>
          </w:tcPr>
          <w:p w:rsidR="00A6672B" w:rsidRPr="00206AF8" w:rsidRDefault="00A6672B" w:rsidP="00A53506">
            <w:pPr>
              <w:pStyle w:val="3"/>
              <w:keepNext w:val="0"/>
              <w:widowControl w:val="0"/>
              <w:spacing w:line="240" w:lineRule="auto"/>
              <w:jc w:val="left"/>
              <w:rPr>
                <w:rFonts w:ascii="GHEA Grapalat" w:hAnsi="GHEA Grapalat"/>
                <w:b/>
              </w:rPr>
            </w:pPr>
          </w:p>
        </w:tc>
        <w:tc>
          <w:tcPr>
            <w:tcW w:w="1727" w:type="dxa"/>
          </w:tcPr>
          <w:p w:rsidR="00A6672B" w:rsidRPr="00206AF8" w:rsidRDefault="00A6672B" w:rsidP="00A53506">
            <w:pPr>
              <w:pStyle w:val="3"/>
              <w:keepNext w:val="0"/>
              <w:widowControl w:val="0"/>
              <w:spacing w:line="240" w:lineRule="auto"/>
              <w:jc w:val="left"/>
              <w:rPr>
                <w:rFonts w:ascii="GHEA Grapalat" w:hAnsi="GHEA Grapalat"/>
                <w:b/>
              </w:rPr>
            </w:pPr>
          </w:p>
        </w:tc>
        <w:tc>
          <w:tcPr>
            <w:tcW w:w="1750" w:type="dxa"/>
          </w:tcPr>
          <w:p w:rsidR="00A6672B" w:rsidRPr="00206AF8" w:rsidRDefault="00A6672B" w:rsidP="00A53506">
            <w:pPr>
              <w:pStyle w:val="3"/>
              <w:keepNext w:val="0"/>
              <w:widowControl w:val="0"/>
              <w:spacing w:line="240" w:lineRule="auto"/>
              <w:jc w:val="left"/>
              <w:rPr>
                <w:rFonts w:ascii="GHEA Grapalat" w:hAnsi="GHEA Grapalat"/>
                <w:b/>
              </w:rPr>
            </w:pPr>
          </w:p>
        </w:tc>
      </w:tr>
      <w:tr w:rsidR="00A6672B" w:rsidRPr="00206AF8" w:rsidTr="00A53506">
        <w:tc>
          <w:tcPr>
            <w:tcW w:w="1042" w:type="dxa"/>
          </w:tcPr>
          <w:p w:rsidR="00A6672B" w:rsidRPr="00206AF8" w:rsidRDefault="00A6672B" w:rsidP="00A53506">
            <w:pPr>
              <w:pStyle w:val="3"/>
              <w:keepNext w:val="0"/>
              <w:widowControl w:val="0"/>
              <w:spacing w:line="240" w:lineRule="auto"/>
              <w:jc w:val="left"/>
              <w:rPr>
                <w:rFonts w:ascii="GHEA Grapalat" w:hAnsi="GHEA Grapalat"/>
                <w:b/>
              </w:rPr>
            </w:pPr>
          </w:p>
        </w:tc>
        <w:tc>
          <w:tcPr>
            <w:tcW w:w="1605" w:type="dxa"/>
          </w:tcPr>
          <w:p w:rsidR="00A6672B" w:rsidRPr="00206AF8" w:rsidRDefault="00A6672B" w:rsidP="00A53506">
            <w:pPr>
              <w:pStyle w:val="3"/>
              <w:keepNext w:val="0"/>
              <w:widowControl w:val="0"/>
              <w:spacing w:line="240" w:lineRule="auto"/>
              <w:jc w:val="left"/>
              <w:rPr>
                <w:rFonts w:ascii="GHEA Grapalat" w:hAnsi="GHEA Grapalat"/>
                <w:b/>
              </w:rPr>
            </w:pPr>
          </w:p>
        </w:tc>
        <w:tc>
          <w:tcPr>
            <w:tcW w:w="1463" w:type="dxa"/>
          </w:tcPr>
          <w:p w:rsidR="00A6672B" w:rsidRPr="00206AF8" w:rsidRDefault="00A6672B" w:rsidP="00A53506">
            <w:pPr>
              <w:pStyle w:val="3"/>
              <w:keepNext w:val="0"/>
              <w:widowControl w:val="0"/>
              <w:spacing w:line="240" w:lineRule="auto"/>
              <w:jc w:val="left"/>
              <w:rPr>
                <w:rFonts w:ascii="GHEA Grapalat" w:hAnsi="GHEA Grapalat"/>
                <w:b/>
              </w:rPr>
            </w:pPr>
          </w:p>
        </w:tc>
        <w:tc>
          <w:tcPr>
            <w:tcW w:w="1699" w:type="dxa"/>
          </w:tcPr>
          <w:p w:rsidR="00A6672B" w:rsidRPr="00206AF8" w:rsidRDefault="00A6672B" w:rsidP="00A53506">
            <w:pPr>
              <w:pStyle w:val="3"/>
              <w:keepNext w:val="0"/>
              <w:widowControl w:val="0"/>
              <w:spacing w:line="240" w:lineRule="auto"/>
              <w:jc w:val="left"/>
              <w:rPr>
                <w:rFonts w:ascii="GHEA Grapalat" w:hAnsi="GHEA Grapalat"/>
                <w:b/>
              </w:rPr>
            </w:pPr>
          </w:p>
        </w:tc>
        <w:tc>
          <w:tcPr>
            <w:tcW w:w="1727" w:type="dxa"/>
          </w:tcPr>
          <w:p w:rsidR="00A6672B" w:rsidRPr="00206AF8" w:rsidRDefault="00A6672B" w:rsidP="00A53506">
            <w:pPr>
              <w:pStyle w:val="3"/>
              <w:keepNext w:val="0"/>
              <w:widowControl w:val="0"/>
              <w:spacing w:line="240" w:lineRule="auto"/>
              <w:jc w:val="left"/>
              <w:rPr>
                <w:rFonts w:ascii="GHEA Grapalat" w:hAnsi="GHEA Grapalat"/>
                <w:b/>
              </w:rPr>
            </w:pPr>
          </w:p>
        </w:tc>
        <w:tc>
          <w:tcPr>
            <w:tcW w:w="1750" w:type="dxa"/>
          </w:tcPr>
          <w:p w:rsidR="00A6672B" w:rsidRPr="00206AF8" w:rsidRDefault="00A6672B" w:rsidP="00A53506">
            <w:pPr>
              <w:pStyle w:val="3"/>
              <w:keepNext w:val="0"/>
              <w:widowControl w:val="0"/>
              <w:spacing w:line="240" w:lineRule="auto"/>
              <w:jc w:val="left"/>
              <w:rPr>
                <w:rFonts w:ascii="GHEA Grapalat" w:hAnsi="GHEA Grapalat"/>
                <w:b/>
              </w:rPr>
            </w:pPr>
          </w:p>
        </w:tc>
      </w:tr>
    </w:tbl>
    <w:p w:rsidR="00A6672B" w:rsidRDefault="00A6672B" w:rsidP="00A6672B">
      <w:pPr>
        <w:widowControl w:val="0"/>
        <w:tabs>
          <w:tab w:val="left" w:pos="6804"/>
        </w:tabs>
        <w:jc w:val="center"/>
        <w:rPr>
          <w:rFonts w:ascii="GHEA Grapalat" w:hAnsi="GHEA Grapalat"/>
          <w:lang w:val="en-US"/>
        </w:rPr>
      </w:pPr>
    </w:p>
    <w:p w:rsidR="00A6672B" w:rsidRPr="00DD2B43" w:rsidRDefault="00A6672B" w:rsidP="00A6672B">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A6672B" w:rsidRPr="00567D3B" w:rsidRDefault="00A6672B" w:rsidP="00A6672B">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A6672B" w:rsidRPr="008875C7" w:rsidRDefault="00A6672B" w:rsidP="00A6672B">
      <w:pPr>
        <w:widowControl w:val="0"/>
        <w:spacing w:after="160"/>
        <w:jc w:val="right"/>
        <w:rPr>
          <w:rFonts w:ascii="GHEA Grapalat" w:hAnsi="GHEA Grapalat"/>
        </w:rPr>
      </w:pPr>
    </w:p>
    <w:p w:rsidR="00A6672B" w:rsidRPr="00D5443D" w:rsidRDefault="00A6672B" w:rsidP="00A6672B">
      <w:pPr>
        <w:widowControl w:val="0"/>
        <w:spacing w:after="160"/>
        <w:jc w:val="right"/>
        <w:rPr>
          <w:rFonts w:ascii="GHEA Grapalat" w:hAnsi="GHEA Grapalat"/>
        </w:rPr>
      </w:pPr>
      <w:r w:rsidRPr="009044F1">
        <w:rPr>
          <w:rFonts w:ascii="GHEA Grapalat" w:hAnsi="GHEA Grapalat"/>
        </w:rPr>
        <w:t>М. П.</w:t>
      </w:r>
    </w:p>
    <w:p w:rsidR="00A6672B" w:rsidRDefault="00A6672B" w:rsidP="00A6672B">
      <w:pPr>
        <w:rPr>
          <w:rFonts w:ascii="GHEA Grapalat" w:hAnsi="GHEA Grapalat"/>
        </w:rPr>
      </w:pPr>
      <w:r>
        <w:rPr>
          <w:rFonts w:ascii="GHEA Grapalat" w:hAnsi="GHEA Grapalat"/>
        </w:rPr>
        <w:br w:type="page"/>
      </w:r>
    </w:p>
    <w:p w:rsidR="00A6672B" w:rsidRDefault="00A6672B" w:rsidP="00A6672B">
      <w:pPr>
        <w:jc w:val="right"/>
        <w:rPr>
          <w:rFonts w:ascii="GHEA Grapalat" w:hAnsi="GHEA Grapalat"/>
          <w:b/>
        </w:rPr>
      </w:pPr>
      <w:r>
        <w:rPr>
          <w:rFonts w:ascii="GHEA Grapalat" w:hAnsi="GHEA Grapalat"/>
          <w:b/>
        </w:rPr>
        <w:lastRenderedPageBreak/>
        <w:t xml:space="preserve">Приложение 1.2** </w:t>
      </w:r>
    </w:p>
    <w:p w:rsidR="009C70D7" w:rsidRPr="00D967B8" w:rsidRDefault="009C70D7" w:rsidP="009C70D7">
      <w:pPr>
        <w:pStyle w:val="31"/>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sidR="00CB471D">
        <w:rPr>
          <w:rFonts w:ascii="GHEA Grapalat" w:hAnsi="GHEA Grapalat"/>
          <w:b/>
          <w:sz w:val="24"/>
          <w:szCs w:val="24"/>
        </w:rPr>
        <w:t>ХММ-GHAPDzB-26/02</w:t>
      </w:r>
    </w:p>
    <w:p w:rsidR="00A6672B" w:rsidRDefault="00A6672B" w:rsidP="00A6672B">
      <w:pPr>
        <w:rPr>
          <w:rFonts w:ascii="GHEA Grapalat" w:hAnsi="GHEA Grapalat"/>
          <w:b/>
        </w:rPr>
      </w:pPr>
    </w:p>
    <w:p w:rsidR="00A6672B" w:rsidRDefault="00A6672B" w:rsidP="00A6672B">
      <w:pPr>
        <w:ind w:left="360" w:hanging="360"/>
        <w:jc w:val="center"/>
        <w:rPr>
          <w:rFonts w:ascii="GHEA Grapalat" w:hAnsi="GHEA Grapalat"/>
          <w:b/>
        </w:rPr>
      </w:pPr>
      <w:r>
        <w:rPr>
          <w:rFonts w:ascii="GHEA Grapalat" w:hAnsi="GHEA Grapalat"/>
          <w:b/>
        </w:rPr>
        <w:t>ФОРМА</w:t>
      </w:r>
    </w:p>
    <w:p w:rsidR="00A6672B" w:rsidRPr="00C76978" w:rsidRDefault="00A6672B" w:rsidP="00A6672B">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6672B" w:rsidRPr="00ED3A13" w:rsidRDefault="00A6672B" w:rsidP="00A6672B">
      <w:pPr>
        <w:ind w:left="360" w:hanging="360"/>
        <w:jc w:val="center"/>
        <w:rPr>
          <w:rFonts w:ascii="GHEA Grapalat" w:eastAsia="GHEA Grapalat" w:hAnsi="GHEA Grapalat" w:cs="GHEA Grapalat"/>
          <w:b/>
        </w:rPr>
      </w:pPr>
    </w:p>
    <w:p w:rsidR="00A6672B" w:rsidRPr="00FD1EE4" w:rsidRDefault="00A6672B" w:rsidP="00A6672B">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6672B" w:rsidRPr="00FD1EE4" w:rsidRDefault="00A6672B" w:rsidP="00A53506">
            <w:pPr>
              <w:spacing w:before="240" w:after="240"/>
              <w:ind w:left="993" w:hanging="851"/>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6672B" w:rsidRPr="00FD1EE4" w:rsidRDefault="00A6672B" w:rsidP="00A53506">
            <w:pPr>
              <w:spacing w:before="240" w:after="240"/>
              <w:ind w:left="993" w:hanging="851"/>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1487"/>
        </w:trPr>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rPr>
          <w:rFonts w:ascii="GHEA Grapalat" w:eastAsia="GHEA Grapalat" w:hAnsi="GHEA Grapalat" w:cs="GHEA Grapalat"/>
        </w:rPr>
      </w:pPr>
    </w:p>
    <w:p w:rsidR="00A6672B" w:rsidRPr="00FD1EE4" w:rsidRDefault="00A6672B" w:rsidP="00A6672B">
      <w:pPr>
        <w:rPr>
          <w:rFonts w:ascii="GHEA Grapalat" w:eastAsia="GHEA Grapalat" w:hAnsi="GHEA Grapalat" w:cs="GHEA Grapalat"/>
        </w:rPr>
      </w:pPr>
    </w:p>
    <w:p w:rsidR="00A6672B" w:rsidRPr="009A52BE" w:rsidRDefault="00A6672B" w:rsidP="00A6672B">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6672B" w:rsidRPr="004E2F96"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1361"/>
        </w:trPr>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574FF7"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6672B" w:rsidRPr="00FD1EE4" w:rsidRDefault="004168F5" w:rsidP="00A53506">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6672B">
                  <w:rPr>
                    <w:rFonts w:ascii="MS Gothic" w:eastAsia="MS Gothic" w:hAnsi="MS Gothic" w:cs="GHEA Grapalat" w:hint="eastAsia"/>
                  </w:rPr>
                  <w:t>☐</w:t>
                </w:r>
              </w:sdtContent>
            </w:sdt>
            <w:r w:rsidR="00A6672B" w:rsidRPr="00FD1EE4">
              <w:rPr>
                <w:rFonts w:ascii="GHEA Grapalat" w:eastAsia="GHEA Grapalat" w:hAnsi="GHEA Grapalat" w:cs="GHEA Grapalat"/>
              </w:rPr>
              <w:tab/>
            </w:r>
            <w:r w:rsidR="00A6672B" w:rsidRPr="0051137D">
              <w:rPr>
                <w:rFonts w:ascii="GHEA Grapalat" w:eastAsia="GHEA Grapalat" w:hAnsi="GHEA Grapalat" w:cs="GHEA Grapalat"/>
              </w:rPr>
              <w:t>Прямое участие</w:t>
            </w:r>
          </w:p>
          <w:p w:rsidR="00A6672B" w:rsidRPr="00FD1EE4" w:rsidRDefault="004168F5" w:rsidP="00A53506">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6672B">
                  <w:rPr>
                    <w:rFonts w:ascii="MS Gothic" w:eastAsia="MS Gothic" w:hAnsi="MS Gothic" w:cs="GHEA Grapalat" w:hint="eastAsia"/>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К</w:t>
            </w:r>
            <w:r w:rsidR="00A6672B" w:rsidRPr="00D812D8">
              <w:rPr>
                <w:rFonts w:ascii="GHEA Grapalat" w:eastAsia="GHEA Grapalat" w:hAnsi="GHEA Grapalat" w:cs="GHEA Grapalat"/>
              </w:rPr>
              <w:t>освенное участие</w:t>
            </w:r>
          </w:p>
        </w:tc>
      </w:tr>
    </w:tbl>
    <w:p w:rsidR="00A6672B" w:rsidRPr="00FD1EE4" w:rsidRDefault="00A6672B" w:rsidP="00A6672B">
      <w:pPr>
        <w:pBdr>
          <w:top w:val="nil"/>
          <w:left w:val="nil"/>
          <w:bottom w:val="nil"/>
          <w:right w:val="nil"/>
          <w:between w:val="nil"/>
        </w:pBdr>
        <w:spacing w:before="240"/>
        <w:rPr>
          <w:rFonts w:ascii="GHEA Grapalat" w:eastAsia="GHEA Grapalat" w:hAnsi="GHEA Grapalat" w:cs="GHEA Grapalat"/>
        </w:rPr>
      </w:pPr>
    </w:p>
    <w:p w:rsidR="00A6672B" w:rsidRPr="00CB7DFD" w:rsidRDefault="00A6672B" w:rsidP="00A6672B">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6672B" w:rsidRPr="00FD1EE4" w:rsidRDefault="004168F5" w:rsidP="00A53506">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51137D">
              <w:rPr>
                <w:rFonts w:ascii="GHEA Grapalat" w:eastAsia="GHEA Grapalat" w:hAnsi="GHEA Grapalat" w:cs="GHEA Grapalat"/>
              </w:rPr>
              <w:t>Прямое участие</w:t>
            </w:r>
          </w:p>
          <w:p w:rsidR="00A6672B" w:rsidRPr="00FD1EE4" w:rsidRDefault="004168F5" w:rsidP="00A53506">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К</w:t>
            </w:r>
            <w:r w:rsidR="00A6672B" w:rsidRPr="00D812D8">
              <w:rPr>
                <w:rFonts w:ascii="GHEA Grapalat" w:eastAsia="GHEA Grapalat" w:hAnsi="GHEA Grapalat" w:cs="GHEA Grapalat"/>
              </w:rPr>
              <w:t>освенное участие</w:t>
            </w:r>
          </w:p>
        </w:tc>
      </w:tr>
    </w:tbl>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6672B" w:rsidRPr="00FD1EE4" w:rsidTr="00A53506">
        <w:tc>
          <w:tcPr>
            <w:tcW w:w="2837" w:type="dxa"/>
            <w:shd w:val="clear" w:color="auto" w:fill="D9E2F3"/>
            <w:vAlign w:val="center"/>
          </w:tcPr>
          <w:p w:rsidR="00A6672B" w:rsidRPr="00B047A2"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6672B" w:rsidRPr="00FD1EE4" w:rsidRDefault="004168F5" w:rsidP="00A53506">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51137D">
              <w:rPr>
                <w:rFonts w:ascii="GHEA Grapalat" w:eastAsia="GHEA Grapalat" w:hAnsi="GHEA Grapalat" w:cs="GHEA Grapalat"/>
              </w:rPr>
              <w:t>Прямое участие</w:t>
            </w:r>
          </w:p>
          <w:p w:rsidR="00A6672B" w:rsidRPr="00FD1EE4" w:rsidRDefault="004168F5" w:rsidP="00A53506">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К</w:t>
            </w:r>
            <w:r w:rsidR="00A6672B" w:rsidRPr="00D812D8">
              <w:rPr>
                <w:rFonts w:ascii="GHEA Grapalat" w:eastAsia="GHEA Grapalat" w:hAnsi="GHEA Grapalat" w:cs="GHEA Grapalat"/>
              </w:rPr>
              <w:t>освенное участие</w:t>
            </w:r>
          </w:p>
        </w:tc>
      </w:tr>
    </w:tbl>
    <w:p w:rsidR="00A6672B" w:rsidRPr="00FD1EE4" w:rsidRDefault="00A6672B" w:rsidP="00A6672B">
      <w:pPr>
        <w:rPr>
          <w:rFonts w:ascii="GHEA Grapalat" w:eastAsia="GHEA Grapalat" w:hAnsi="GHEA Grapalat" w:cs="GHEA Grapalat"/>
          <w:b/>
        </w:rPr>
      </w:pPr>
    </w:p>
    <w:p w:rsidR="00A6672B" w:rsidRPr="00FD1EE4" w:rsidRDefault="00A6672B" w:rsidP="00A6672B">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Имя</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6672B" w:rsidRPr="00FD1EE4" w:rsidTr="00A53506">
        <w:tc>
          <w:tcPr>
            <w:tcW w:w="297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7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7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7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7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6672B" w:rsidRPr="00FD1EE4" w:rsidTr="00A53506">
        <w:tc>
          <w:tcPr>
            <w:tcW w:w="2943"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43"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43"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43"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Государство</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8C665F"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6672B" w:rsidRPr="00FD1EE4" w:rsidTr="00A53506">
        <w:trPr>
          <w:trHeight w:val="924"/>
        </w:trPr>
        <w:tc>
          <w:tcPr>
            <w:tcW w:w="9016" w:type="dxa"/>
            <w:gridSpan w:val="2"/>
            <w:vAlign w:val="center"/>
          </w:tcPr>
          <w:p w:rsidR="00A6672B" w:rsidRPr="00FD1EE4" w:rsidRDefault="004168F5" w:rsidP="00A53506">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B34CB6">
              <w:rPr>
                <w:rFonts w:ascii="GHEA Grapalat" w:eastAsia="GHEA Grapalat" w:hAnsi="GHEA Grapalat" w:cs="GHEA Grapalat"/>
                <w:lang w:val="hy-AM"/>
              </w:rPr>
              <w:t>а</w:t>
            </w:r>
            <w:r w:rsidR="00A6672B">
              <w:rPr>
                <w:rFonts w:ascii="GHEA Grapalat" w:eastAsia="GHEA Grapalat" w:hAnsi="GHEA Grapalat" w:cs="GHEA Grapalat"/>
              </w:rPr>
              <w:t>.</w:t>
            </w:r>
            <w:r w:rsidR="00A6672B" w:rsidRPr="00FD1EE4">
              <w:rPr>
                <w:rFonts w:ascii="GHEA Grapalat" w:eastAsia="GHEA Grapalat" w:hAnsi="GHEA Grapalat" w:cs="GHEA Grapalat"/>
              </w:rPr>
              <w:t xml:space="preserve"> </w:t>
            </w:r>
            <w:r w:rsidR="00A6672B" w:rsidRPr="00C76DD8">
              <w:rPr>
                <w:rFonts w:ascii="GHEA Grapalat" w:eastAsia="GHEA Grapalat" w:hAnsi="GHEA Grapalat" w:cs="GHEA Grapalat"/>
              </w:rPr>
              <w:t xml:space="preserve">прямо или косвенно владеет 20 и более процентами </w:t>
            </w:r>
            <w:r w:rsidR="00A6672B" w:rsidRPr="004B3E79">
              <w:rPr>
                <w:rFonts w:ascii="GHEA Grapalat" w:eastAsia="GHEA Grapalat" w:hAnsi="GHEA Grapalat" w:cs="GHEA Grapalat"/>
              </w:rPr>
              <w:t>дающих право голоса долей</w:t>
            </w:r>
            <w:r w:rsidR="00A6672B"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6672B" w:rsidRPr="00FD1EE4" w:rsidTr="00A53506">
        <w:trPr>
          <w:trHeight w:val="684"/>
        </w:trPr>
        <w:tc>
          <w:tcPr>
            <w:tcW w:w="4508"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1282"/>
        </w:trPr>
        <w:tc>
          <w:tcPr>
            <w:tcW w:w="4508"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6672B" w:rsidRPr="006B364D" w:rsidRDefault="004168F5"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Прямое участие</w:t>
            </w:r>
          </w:p>
          <w:p w:rsidR="00A6672B" w:rsidRPr="00F10CBA" w:rsidRDefault="004168F5"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Косвенное участие</w:t>
            </w:r>
          </w:p>
        </w:tc>
      </w:tr>
      <w:tr w:rsidR="00A6672B" w:rsidRPr="00FD1EE4" w:rsidTr="00A53506">
        <w:tc>
          <w:tcPr>
            <w:tcW w:w="9016" w:type="dxa"/>
            <w:gridSpan w:val="2"/>
            <w:vAlign w:val="center"/>
          </w:tcPr>
          <w:p w:rsidR="00A6672B" w:rsidRPr="00FD1EE4" w:rsidRDefault="004168F5" w:rsidP="00A53506">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6F16E4">
              <w:rPr>
                <w:rFonts w:ascii="GHEA Grapalat" w:eastAsia="GHEA Grapalat" w:hAnsi="GHEA Grapalat" w:cs="GHEA Grapalat"/>
                <w:lang w:val="hy-AM"/>
              </w:rPr>
              <w:t>б</w:t>
            </w:r>
            <w:r w:rsidR="00A6672B" w:rsidRPr="006F16E4">
              <w:rPr>
                <w:rFonts w:eastAsia="Cambria Math"/>
              </w:rPr>
              <w:t>․</w:t>
            </w:r>
            <w:r w:rsidR="00A6672B"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6672B" w:rsidRPr="00FD1EE4" w:rsidTr="00A53506">
        <w:tc>
          <w:tcPr>
            <w:tcW w:w="9016" w:type="dxa"/>
            <w:gridSpan w:val="2"/>
            <w:vAlign w:val="center"/>
          </w:tcPr>
          <w:p w:rsidR="00A6672B" w:rsidRPr="00FD1EE4" w:rsidRDefault="004168F5" w:rsidP="00A53506">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801B2D">
              <w:rPr>
                <w:rFonts w:ascii="GHEA Grapalat" w:eastAsia="GHEA Grapalat" w:hAnsi="GHEA Grapalat" w:cs="GHEA Grapalat"/>
                <w:lang w:val="hy-AM"/>
              </w:rPr>
              <w:t>в</w:t>
            </w:r>
            <w:r w:rsidR="00A6672B">
              <w:rPr>
                <w:rFonts w:ascii="GHEA Grapalat" w:eastAsia="GHEA Grapalat" w:hAnsi="GHEA Grapalat" w:cs="GHEA Grapalat"/>
              </w:rPr>
              <w:t>.</w:t>
            </w:r>
            <w:r w:rsidR="00A6672B"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6672B" w:rsidRPr="00BA30D4">
              <w:rPr>
                <w:rFonts w:ascii="GHEA Grapalat" w:eastAsia="GHEA Grapalat" w:hAnsi="GHEA Grapalat" w:cs="GHEA Grapalat"/>
                <w:lang w:val="hy-AM"/>
              </w:rPr>
              <w:t>б</w:t>
            </w:r>
            <w:r w:rsidR="00A6672B" w:rsidRPr="00BA30D4">
              <w:rPr>
                <w:rFonts w:ascii="GHEA Grapalat" w:eastAsia="GHEA Grapalat" w:hAnsi="GHEA Grapalat" w:cs="GHEA Grapalat"/>
              </w:rPr>
              <w:t>"</w:t>
            </w:r>
          </w:p>
        </w:tc>
      </w:tr>
    </w:tbl>
    <w:p w:rsidR="00A6672B" w:rsidRPr="00A5193B"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6672B" w:rsidRPr="00FD1EE4" w:rsidTr="00A53506">
        <w:trPr>
          <w:trHeight w:val="924"/>
        </w:trPr>
        <w:tc>
          <w:tcPr>
            <w:tcW w:w="9016" w:type="dxa"/>
            <w:gridSpan w:val="2"/>
            <w:vAlign w:val="center"/>
          </w:tcPr>
          <w:p w:rsidR="00A6672B" w:rsidRPr="00FD1EE4" w:rsidRDefault="004168F5" w:rsidP="00A53506">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9C7B43">
              <w:rPr>
                <w:rFonts w:ascii="GHEA Grapalat" w:eastAsia="GHEA Grapalat" w:hAnsi="GHEA Grapalat" w:cs="GHEA Grapalat"/>
                <w:lang w:val="hy-AM"/>
              </w:rPr>
              <w:t>а</w:t>
            </w:r>
            <w:r w:rsidR="00A6672B" w:rsidRPr="00FD1EE4">
              <w:rPr>
                <w:rFonts w:eastAsia="Cambria Math"/>
              </w:rPr>
              <w:t>․</w:t>
            </w:r>
            <w:r w:rsidR="00A6672B" w:rsidRPr="00FD1EE4">
              <w:rPr>
                <w:rFonts w:ascii="GHEA Grapalat" w:eastAsia="Cambria Math" w:hAnsi="GHEA Grapalat" w:cs="Cambria Math"/>
              </w:rPr>
              <w:t xml:space="preserve"> </w:t>
            </w:r>
            <w:r w:rsidR="00A6672B" w:rsidRPr="00BC0F3A">
              <w:rPr>
                <w:rFonts w:ascii="GHEA Grapalat" w:eastAsia="GHEA Grapalat" w:hAnsi="GHEA Grapalat" w:cs="GHEA Grapalat"/>
              </w:rPr>
              <w:t xml:space="preserve">прямо или косвенно владеет 10 и более процентами </w:t>
            </w:r>
            <w:r w:rsidR="00A6672B" w:rsidRPr="004B3E79">
              <w:rPr>
                <w:rFonts w:ascii="GHEA Grapalat" w:eastAsia="GHEA Grapalat" w:hAnsi="GHEA Grapalat" w:cs="GHEA Grapalat"/>
              </w:rPr>
              <w:t>дающих право голоса долей</w:t>
            </w:r>
            <w:r w:rsidR="00A6672B" w:rsidRPr="00C76DD8">
              <w:rPr>
                <w:rFonts w:ascii="GHEA Grapalat" w:eastAsia="GHEA Grapalat" w:hAnsi="GHEA Grapalat" w:cs="GHEA Grapalat"/>
              </w:rPr>
              <w:t xml:space="preserve"> (акций, паев) </w:t>
            </w:r>
            <w:r w:rsidR="00A6672B"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6672B" w:rsidRPr="00FD1EE4" w:rsidTr="00A53506">
        <w:trPr>
          <w:trHeight w:val="684"/>
        </w:trPr>
        <w:tc>
          <w:tcPr>
            <w:tcW w:w="4508"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1282"/>
        </w:trPr>
        <w:tc>
          <w:tcPr>
            <w:tcW w:w="4508"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 участия</w:t>
            </w:r>
          </w:p>
        </w:tc>
        <w:tc>
          <w:tcPr>
            <w:tcW w:w="4508" w:type="dxa"/>
            <w:vAlign w:val="center"/>
          </w:tcPr>
          <w:p w:rsidR="00A6672B" w:rsidRPr="00C843BA" w:rsidRDefault="004168F5"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Прямое участие</w:t>
            </w:r>
          </w:p>
          <w:p w:rsidR="00A6672B" w:rsidRPr="00C843BA" w:rsidRDefault="004168F5"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Косвенное участие</w:t>
            </w:r>
          </w:p>
        </w:tc>
      </w:tr>
      <w:tr w:rsidR="00A6672B" w:rsidRPr="00FD1EE4" w:rsidTr="00A53506">
        <w:tc>
          <w:tcPr>
            <w:tcW w:w="9016" w:type="dxa"/>
            <w:gridSpan w:val="2"/>
            <w:vAlign w:val="center"/>
          </w:tcPr>
          <w:p w:rsidR="00A6672B" w:rsidRPr="00FD1EE4" w:rsidRDefault="004168F5" w:rsidP="00A53506">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D654B4">
              <w:rPr>
                <w:rFonts w:ascii="GHEA Grapalat" w:eastAsia="GHEA Grapalat" w:hAnsi="GHEA Grapalat" w:cs="GHEA Grapalat"/>
                <w:lang w:val="hy-AM"/>
              </w:rPr>
              <w:t>б</w:t>
            </w:r>
            <w:r w:rsidR="00A6672B" w:rsidRPr="00D654B4">
              <w:rPr>
                <w:rFonts w:eastAsia="Cambria Math"/>
              </w:rPr>
              <w:t>․</w:t>
            </w:r>
            <w:r w:rsidR="00A6672B" w:rsidRPr="00D654B4">
              <w:rPr>
                <w:rFonts w:ascii="GHEA Grapalat" w:eastAsia="Cambria Math" w:hAnsi="GHEA Grapalat" w:cs="Cambria Math"/>
              </w:rPr>
              <w:t xml:space="preserve"> </w:t>
            </w:r>
            <w:r w:rsidR="00A6672B" w:rsidRPr="00D654B4">
              <w:rPr>
                <w:rFonts w:ascii="GHEA Grapalat" w:eastAsia="GHEA Grapalat" w:hAnsi="GHEA Grapalat" w:cs="GHEA Grapalat"/>
              </w:rPr>
              <w:t xml:space="preserve">имеет право назначать или </w:t>
            </w:r>
            <w:r w:rsidR="00A6672B" w:rsidRPr="00D654B4">
              <w:rPr>
                <w:rFonts w:ascii="GHEA Grapalat" w:eastAsia="GHEA Grapalat" w:hAnsi="GHEA Grapalat" w:cs="GHEA Grapalat"/>
                <w:lang w:eastAsia="hy-AM"/>
              </w:rPr>
              <w:t>освобождать</w:t>
            </w:r>
            <w:r w:rsidR="00A6672B" w:rsidRPr="00D654B4">
              <w:rPr>
                <w:rFonts w:ascii="GHEA Grapalat" w:eastAsia="GHEA Grapalat" w:hAnsi="GHEA Grapalat" w:cs="GHEA Grapalat"/>
              </w:rPr>
              <w:t xml:space="preserve"> большинство членов органов управления юридического лица</w:t>
            </w:r>
          </w:p>
        </w:tc>
      </w:tr>
      <w:tr w:rsidR="00A6672B" w:rsidRPr="00FD1EE4" w:rsidTr="00A53506">
        <w:tc>
          <w:tcPr>
            <w:tcW w:w="9016" w:type="dxa"/>
            <w:gridSpan w:val="2"/>
            <w:vAlign w:val="center"/>
          </w:tcPr>
          <w:p w:rsidR="00A6672B" w:rsidRPr="00FD1EE4" w:rsidRDefault="004168F5" w:rsidP="00A53506">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1104ED">
              <w:rPr>
                <w:rFonts w:ascii="GHEA Grapalat" w:eastAsia="GHEA Grapalat" w:hAnsi="GHEA Grapalat" w:cs="GHEA Grapalat"/>
                <w:lang w:val="hy-AM"/>
              </w:rPr>
              <w:t>в</w:t>
            </w:r>
            <w:r w:rsidR="00A6672B" w:rsidRPr="00FD1EE4">
              <w:rPr>
                <w:rFonts w:eastAsia="Cambria Math"/>
              </w:rPr>
              <w:t>․</w:t>
            </w:r>
            <w:r w:rsidR="00A6672B" w:rsidRPr="00FD1EE4">
              <w:rPr>
                <w:rFonts w:ascii="GHEA Grapalat" w:eastAsia="Cambria Math" w:hAnsi="GHEA Grapalat" w:cs="Cambria Math"/>
              </w:rPr>
              <w:t xml:space="preserve"> </w:t>
            </w:r>
            <w:r w:rsidR="00A6672B"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6672B" w:rsidRPr="00FD1EE4" w:rsidTr="00A53506">
        <w:tc>
          <w:tcPr>
            <w:tcW w:w="9016" w:type="dxa"/>
            <w:gridSpan w:val="2"/>
            <w:vAlign w:val="center"/>
          </w:tcPr>
          <w:p w:rsidR="00A6672B" w:rsidRPr="00FD1EE4" w:rsidRDefault="004168F5" w:rsidP="00A53506">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9839CB">
              <w:rPr>
                <w:rFonts w:ascii="GHEA Grapalat" w:eastAsia="GHEA Grapalat" w:hAnsi="GHEA Grapalat" w:cs="GHEA Grapalat"/>
                <w:lang w:val="hy-AM"/>
              </w:rPr>
              <w:t>г</w:t>
            </w:r>
            <w:r w:rsidR="00A6672B" w:rsidRPr="00FD1EE4">
              <w:rPr>
                <w:rFonts w:eastAsia="Cambria Math"/>
              </w:rPr>
              <w:t>․</w:t>
            </w:r>
            <w:r w:rsidR="00A6672B" w:rsidRPr="00FD1EE4">
              <w:rPr>
                <w:rFonts w:ascii="GHEA Grapalat" w:eastAsia="Cambria Math" w:hAnsi="GHEA Grapalat" w:cs="Cambria Math"/>
              </w:rPr>
              <w:t xml:space="preserve"> </w:t>
            </w:r>
            <w:r w:rsidR="00A6672B" w:rsidRPr="00F84F06">
              <w:rPr>
                <w:rFonts w:ascii="GHEA Grapalat" w:eastAsia="GHEA Grapalat" w:hAnsi="GHEA Grapalat" w:cs="GHEA Grapalat"/>
              </w:rPr>
              <w:t xml:space="preserve">осуществляет реальный (фактический) контроль за юридическим лицом </w:t>
            </w:r>
            <w:r w:rsidR="00A6672B">
              <w:rPr>
                <w:rFonts w:ascii="GHEA Grapalat" w:eastAsia="GHEA Grapalat" w:hAnsi="GHEA Grapalat" w:cs="GHEA Grapalat"/>
              </w:rPr>
              <w:t>иными</w:t>
            </w:r>
            <w:r w:rsidR="00A6672B" w:rsidRPr="00F84F06">
              <w:rPr>
                <w:rFonts w:ascii="GHEA Grapalat" w:eastAsia="GHEA Grapalat" w:hAnsi="GHEA Grapalat" w:cs="GHEA Grapalat"/>
              </w:rPr>
              <w:t xml:space="preserve"> средствами</w:t>
            </w:r>
          </w:p>
        </w:tc>
      </w:tr>
      <w:tr w:rsidR="00A6672B" w:rsidRPr="00FD1EE4" w:rsidTr="00A53506">
        <w:tc>
          <w:tcPr>
            <w:tcW w:w="9016" w:type="dxa"/>
            <w:gridSpan w:val="2"/>
            <w:vAlign w:val="center"/>
          </w:tcPr>
          <w:p w:rsidR="00A6672B" w:rsidRPr="00FD1EE4" w:rsidRDefault="004168F5" w:rsidP="00A53506">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331D0E">
              <w:rPr>
                <w:rFonts w:ascii="GHEA Grapalat" w:eastAsia="GHEA Grapalat" w:hAnsi="GHEA Grapalat" w:cs="GHEA Grapalat"/>
                <w:lang w:val="hy-AM"/>
              </w:rPr>
              <w:t>д</w:t>
            </w:r>
            <w:r w:rsidR="00A6672B" w:rsidRPr="00FD1EE4">
              <w:rPr>
                <w:rFonts w:eastAsia="Cambria Math"/>
              </w:rPr>
              <w:t>․</w:t>
            </w:r>
            <w:r w:rsidR="00A6672B" w:rsidRPr="00FD1EE4">
              <w:rPr>
                <w:rFonts w:ascii="GHEA Grapalat" w:eastAsia="Cambria Math" w:hAnsi="GHEA Grapalat" w:cs="Cambria Math"/>
              </w:rPr>
              <w:t xml:space="preserve"> </w:t>
            </w:r>
            <w:r w:rsidR="00A6672B"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6672B" w:rsidRPr="00F36505">
              <w:rPr>
                <w:rFonts w:ascii="GHEA Grapalat" w:eastAsia="GHEA Grapalat" w:hAnsi="GHEA Grapalat" w:cs="GHEA Grapalat"/>
              </w:rPr>
              <w:t xml:space="preserve"> "а" - "г"</w:t>
            </w:r>
          </w:p>
        </w:tc>
      </w:tr>
    </w:tbl>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6672B" w:rsidRPr="00B23852" w:rsidRDefault="004168F5"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Отдельно</w:t>
            </w:r>
          </w:p>
          <w:p w:rsidR="00A6672B" w:rsidRPr="00FD1EE4" w:rsidRDefault="004168F5" w:rsidP="00A53506">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5558FC">
              <w:rPr>
                <w:rFonts w:ascii="GHEA Grapalat" w:eastAsia="GHEA Grapalat" w:hAnsi="GHEA Grapalat" w:cs="GHEA Grapalat"/>
              </w:rPr>
              <w:t>Совместно с аффилированными лицами</w:t>
            </w: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6672B" w:rsidRPr="005600B4" w:rsidRDefault="004168F5"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Да</w:t>
            </w:r>
          </w:p>
          <w:p w:rsidR="00A6672B" w:rsidRPr="005600B4" w:rsidRDefault="004168F5"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Нет</w:t>
            </w:r>
          </w:p>
        </w:tc>
      </w:tr>
    </w:tbl>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alibri" w:eastAsia="GHEA Grapalat" w:hAnsi="Calibri" w:cs="Calibri"/>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Номер телефона</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pBdr>
          <w:top w:val="nil"/>
          <w:left w:val="nil"/>
          <w:bottom w:val="nil"/>
          <w:right w:val="nil"/>
          <w:between w:val="nil"/>
        </w:pBdr>
        <w:ind w:left="792"/>
        <w:rPr>
          <w:rFonts w:ascii="GHEA Grapalat" w:eastAsia="GHEA Grapalat" w:hAnsi="GHEA Grapalat" w:cs="GHEA Grapalat"/>
          <w:i/>
          <w:color w:val="000000"/>
        </w:rPr>
      </w:pPr>
    </w:p>
    <w:p w:rsidR="00A6672B" w:rsidRPr="00FD1EE4" w:rsidRDefault="00A6672B" w:rsidP="00A6672B">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rPr>
          <w:trHeight w:val="853"/>
        </w:trPr>
        <w:tc>
          <w:tcPr>
            <w:tcW w:w="2835" w:type="dxa"/>
            <w:vMerge w:val="restart"/>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850"/>
        </w:trPr>
        <w:tc>
          <w:tcPr>
            <w:tcW w:w="2835" w:type="dxa"/>
            <w:vMerge/>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850"/>
        </w:trPr>
        <w:tc>
          <w:tcPr>
            <w:tcW w:w="2835" w:type="dxa"/>
            <w:vMerge/>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850"/>
        </w:trPr>
        <w:tc>
          <w:tcPr>
            <w:tcW w:w="2835" w:type="dxa"/>
            <w:vMerge/>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850"/>
        </w:trPr>
        <w:tc>
          <w:tcPr>
            <w:tcW w:w="2835" w:type="dxa"/>
            <w:vMerge/>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6672B" w:rsidRPr="00FD1EE4" w:rsidRDefault="00A6672B" w:rsidP="00A53506">
            <w:pPr>
              <w:spacing w:before="240" w:after="240"/>
              <w:rPr>
                <w:rFonts w:ascii="GHEA Grapalat" w:eastAsia="GHEA Grapalat" w:hAnsi="GHEA Grapalat" w:cs="GHEA Grapalat"/>
              </w:rPr>
            </w:pPr>
          </w:p>
        </w:tc>
      </w:tr>
    </w:tbl>
    <w:p w:rsidR="00A6672B"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pBdr>
          <w:top w:val="nil"/>
          <w:left w:val="nil"/>
          <w:bottom w:val="nil"/>
          <w:right w:val="nil"/>
          <w:between w:val="nil"/>
        </w:pBdr>
        <w:spacing w:before="240"/>
        <w:rPr>
          <w:rFonts w:ascii="GHEA Grapalat" w:eastAsia="GHEA Grapalat" w:hAnsi="GHEA Grapalat" w:cs="GHEA Grapalat"/>
          <w:i/>
        </w:rPr>
      </w:pPr>
    </w:p>
    <w:p w:rsidR="00A6672B" w:rsidRPr="00E61782" w:rsidRDefault="00A6672B" w:rsidP="00A6672B">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t>Дополнительные примечания</w:t>
      </w:r>
    </w:p>
    <w:tbl>
      <w:tblPr>
        <w:tblStyle w:val="afe"/>
        <w:tblW w:w="0" w:type="auto"/>
        <w:tblLayout w:type="fixed"/>
        <w:tblLook w:val="04A0" w:firstRow="1" w:lastRow="0" w:firstColumn="1" w:lastColumn="0" w:noHBand="0" w:noVBand="1"/>
      </w:tblPr>
      <w:tblGrid>
        <w:gridCol w:w="9016"/>
      </w:tblGrid>
      <w:tr w:rsidR="00A6672B" w:rsidRPr="00FD1EE4" w:rsidTr="00A53506">
        <w:tc>
          <w:tcPr>
            <w:tcW w:w="9016" w:type="dxa"/>
            <w:shd w:val="clear" w:color="auto" w:fill="DBE5F1" w:themeFill="accent1" w:themeFillTint="33"/>
          </w:tcPr>
          <w:p w:rsidR="00A6672B" w:rsidRPr="00FD1EE4" w:rsidRDefault="00A6672B" w:rsidP="00A53506">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6672B" w:rsidRPr="00FD1EE4" w:rsidTr="00A53506">
        <w:trPr>
          <w:trHeight w:val="10187"/>
        </w:trPr>
        <w:tc>
          <w:tcPr>
            <w:tcW w:w="9016" w:type="dxa"/>
          </w:tcPr>
          <w:p w:rsidR="00A6672B" w:rsidRPr="00FD1EE4" w:rsidRDefault="00A6672B" w:rsidP="00A53506">
            <w:pPr>
              <w:rPr>
                <w:rFonts w:ascii="GHEA Grapalat" w:eastAsia="GHEA Grapalat" w:hAnsi="GHEA Grapalat" w:cs="GHEA Grapalat"/>
                <w:b/>
                <w:color w:val="000000"/>
              </w:rPr>
            </w:pPr>
          </w:p>
        </w:tc>
      </w:tr>
    </w:tbl>
    <w:p w:rsidR="00A6672B" w:rsidRPr="00FD1EE4" w:rsidRDefault="00A6672B" w:rsidP="00A6672B">
      <w:pPr>
        <w:pBdr>
          <w:top w:val="nil"/>
          <w:left w:val="nil"/>
          <w:bottom w:val="nil"/>
          <w:right w:val="nil"/>
          <w:between w:val="nil"/>
        </w:pBdr>
        <w:rPr>
          <w:rFonts w:ascii="GHEA Grapalat" w:eastAsia="GHEA Grapalat" w:hAnsi="GHEA Grapalat" w:cs="GHEA Grapalat"/>
          <w:b/>
          <w:color w:val="000000"/>
        </w:rPr>
      </w:pPr>
    </w:p>
    <w:p w:rsidR="00A6672B" w:rsidRDefault="00A6672B" w:rsidP="00A6672B">
      <w:pPr>
        <w:rPr>
          <w:rFonts w:ascii="GHEA Grapalat" w:hAnsi="GHEA Grapalat"/>
          <w:b/>
        </w:rPr>
      </w:pPr>
    </w:p>
    <w:p w:rsidR="00A6672B" w:rsidRDefault="00A6672B" w:rsidP="00A6672B">
      <w:pPr>
        <w:rPr>
          <w:rFonts w:ascii="GHEA Grapalat" w:hAnsi="GHEA Grapalat"/>
          <w:b/>
        </w:rPr>
      </w:pPr>
    </w:p>
    <w:p w:rsidR="00A6672B" w:rsidRPr="000306ED" w:rsidRDefault="00A6672B" w:rsidP="00A6672B">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6672B" w:rsidRPr="000306ED" w:rsidRDefault="00A6672B" w:rsidP="00A6672B">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6672B" w:rsidRPr="000306ED" w:rsidRDefault="00A6672B" w:rsidP="00A6672B">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6672B" w:rsidRPr="000306ED" w:rsidRDefault="00A6672B" w:rsidP="00A6672B">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6672B" w:rsidRPr="000306ED" w:rsidRDefault="00A6672B" w:rsidP="00A6672B">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6672B" w:rsidRPr="000306ED" w:rsidRDefault="00A6672B" w:rsidP="00A6672B">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6672B" w:rsidRPr="000306ED" w:rsidRDefault="00A6672B" w:rsidP="00A6672B">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6672B" w:rsidRPr="000306ED" w:rsidRDefault="00A6672B" w:rsidP="00A6672B">
      <w:pPr>
        <w:pStyle w:val="aff"/>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6672B" w:rsidRPr="000306ED" w:rsidRDefault="00A6672B" w:rsidP="00A6672B">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6672B" w:rsidRPr="000306ED" w:rsidRDefault="00A6672B" w:rsidP="00A6672B">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6672B" w:rsidRPr="000306ED" w:rsidRDefault="00A6672B" w:rsidP="00A6672B">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6672B" w:rsidRPr="000306ED" w:rsidRDefault="00A6672B" w:rsidP="00A6672B">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6672B" w:rsidRPr="000306ED" w:rsidRDefault="00A6672B" w:rsidP="00A6672B">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6672B" w:rsidRPr="000306ED" w:rsidRDefault="00A6672B" w:rsidP="00A6672B">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6672B" w:rsidRPr="000306ED" w:rsidRDefault="00A6672B" w:rsidP="00A6672B">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6672B" w:rsidRPr="000306ED" w:rsidRDefault="00A6672B" w:rsidP="00A6672B">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6672B" w:rsidRPr="000306ED" w:rsidRDefault="00A6672B" w:rsidP="00A6672B">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6672B" w:rsidRPr="000306ED" w:rsidRDefault="00A6672B" w:rsidP="00A6672B">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6672B" w:rsidRPr="000306ED" w:rsidRDefault="00A6672B" w:rsidP="00A6672B">
      <w:pPr>
        <w:spacing w:line="360" w:lineRule="auto"/>
        <w:contextualSpacing/>
        <w:jc w:val="both"/>
        <w:rPr>
          <w:rFonts w:ascii="GHEA Grapalat" w:eastAsia="GHEA Grapalat" w:hAnsi="GHEA Grapalat" w:cs="GHEA Grapalat"/>
        </w:rPr>
      </w:pPr>
      <w:r w:rsidRPr="000306ED">
        <w:rPr>
          <w:rFonts w:ascii="GHEA Grapalat" w:hAnsi="GHEA Grapalat"/>
        </w:rPr>
        <w:lastRenderedPageBreak/>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6672B" w:rsidRPr="000306ED" w:rsidRDefault="00A6672B" w:rsidP="00A6672B">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6672B" w:rsidRPr="000306ED" w:rsidRDefault="00A6672B" w:rsidP="00A6672B">
      <w:pPr>
        <w:spacing w:line="360" w:lineRule="auto"/>
        <w:contextualSpacing/>
        <w:jc w:val="both"/>
        <w:rPr>
          <w:rFonts w:ascii="Cambria Math" w:hAnsi="Cambria Math" w:cs="Cambria Math"/>
        </w:rPr>
      </w:pPr>
      <w:r w:rsidRPr="000306ED">
        <w:rPr>
          <w:rFonts w:ascii="GHEA Grapalat" w:hAnsi="GHEA Grapalat"/>
          <w:lang w:val="hy-AM"/>
        </w:rPr>
        <w:lastRenderedPageBreak/>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6672B" w:rsidRPr="000306ED" w:rsidRDefault="00A6672B" w:rsidP="00A6672B">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r w:rsidRPr="000306ED">
        <w:rPr>
          <w:rFonts w:ascii="GHEA Grapalat" w:hAnsi="GHEA Grapalat"/>
        </w:rPr>
        <w:lastRenderedPageBreak/>
        <w:t xml:space="preserve">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6672B" w:rsidRPr="000306ED" w:rsidRDefault="00A6672B" w:rsidP="00A6672B">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данных, </w:t>
      </w:r>
      <w:r w:rsidRPr="000306ED">
        <w:rPr>
          <w:rFonts w:ascii="GHEA Grapalat" w:hAnsi="GHEA Grapalat"/>
        </w:rPr>
        <w:lastRenderedPageBreak/>
        <w:t>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A6672B" w:rsidRPr="000306ED" w:rsidRDefault="00A6672B" w:rsidP="00A6672B">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6672B" w:rsidRPr="000306ED" w:rsidRDefault="00A6672B" w:rsidP="00A6672B">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Pr>
          <w:rFonts w:ascii="GHEA Grapalat" w:hAnsi="GHEA Grapalat"/>
          <w:i/>
          <w:sz w:val="18"/>
          <w:szCs w:val="18"/>
          <w:lang w:val="hy-AM"/>
        </w:rPr>
        <w:t xml:space="preserve">, </w:t>
      </w:r>
      <w:r>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A6672B" w:rsidRPr="00DC619D" w:rsidRDefault="00A6672B" w:rsidP="00A6672B">
      <w:pPr>
        <w:jc w:val="right"/>
        <w:rPr>
          <w:rFonts w:ascii="GHEA Grapalat" w:hAnsi="GHEA Grapalat" w:cs="Arial"/>
          <w:b/>
        </w:rPr>
      </w:pPr>
      <w:r>
        <w:rPr>
          <w:rFonts w:ascii="GHEA Grapalat" w:hAnsi="GHEA Grapalat"/>
          <w:b/>
        </w:rPr>
        <w:br w:type="page"/>
      </w:r>
      <w:r w:rsidRPr="009044F1">
        <w:rPr>
          <w:rFonts w:ascii="GHEA Grapalat" w:hAnsi="GHEA Grapalat"/>
          <w:b/>
        </w:rPr>
        <w:lastRenderedPageBreak/>
        <w:t xml:space="preserve">Приложение № </w:t>
      </w:r>
      <w:r w:rsidRPr="00D3436F">
        <w:rPr>
          <w:rFonts w:ascii="GHEA Grapalat" w:hAnsi="GHEA Grapalat"/>
          <w:b/>
        </w:rPr>
        <w:t>2</w:t>
      </w:r>
    </w:p>
    <w:p w:rsidR="009C70D7" w:rsidRPr="00D967B8" w:rsidRDefault="009C70D7" w:rsidP="009C70D7">
      <w:pPr>
        <w:pStyle w:val="31"/>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sidR="00CB471D">
        <w:rPr>
          <w:rFonts w:ascii="GHEA Grapalat" w:hAnsi="GHEA Grapalat"/>
          <w:b/>
          <w:sz w:val="24"/>
          <w:szCs w:val="24"/>
        </w:rPr>
        <w:t>ХММ-GHAPDzB-26/02</w:t>
      </w:r>
    </w:p>
    <w:p w:rsidR="00A6672B" w:rsidRPr="009044F1" w:rsidRDefault="00A6672B" w:rsidP="00A6672B">
      <w:pPr>
        <w:widowControl w:val="0"/>
        <w:spacing w:after="120"/>
        <w:ind w:firstLine="567"/>
        <w:jc w:val="center"/>
        <w:rPr>
          <w:rFonts w:ascii="GHEA Grapalat" w:hAnsi="GHEA Grapalat"/>
        </w:rPr>
      </w:pPr>
    </w:p>
    <w:p w:rsidR="00A6672B" w:rsidRPr="009044F1" w:rsidRDefault="00A6672B" w:rsidP="00A6672B">
      <w:pPr>
        <w:widowControl w:val="0"/>
        <w:spacing w:after="120"/>
        <w:ind w:left="-66"/>
        <w:jc w:val="center"/>
        <w:rPr>
          <w:rFonts w:ascii="GHEA Grapalat" w:hAnsi="GHEA Grapalat"/>
          <w:b/>
        </w:rPr>
      </w:pPr>
      <w:r w:rsidRPr="009044F1">
        <w:rPr>
          <w:rFonts w:ascii="GHEA Grapalat" w:hAnsi="GHEA Grapalat"/>
          <w:b/>
        </w:rPr>
        <w:t>ЦЕНОВОЕ ПРЕДЛОЖЕНИЕ</w:t>
      </w:r>
    </w:p>
    <w:p w:rsidR="00A6672B" w:rsidRPr="009044F1" w:rsidRDefault="00A6672B" w:rsidP="00A6672B">
      <w:pPr>
        <w:widowControl w:val="0"/>
        <w:spacing w:after="120"/>
        <w:ind w:firstLine="567"/>
        <w:jc w:val="center"/>
        <w:rPr>
          <w:rFonts w:ascii="GHEA Grapalat" w:hAnsi="GHEA Grapalat"/>
        </w:rPr>
      </w:pPr>
    </w:p>
    <w:p w:rsidR="00A6672B" w:rsidRPr="008842CE" w:rsidRDefault="00A6672B" w:rsidP="00A6672B">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Pr="00C6146A">
        <w:rPr>
          <w:rFonts w:ascii="GHEA Grapalat" w:hAnsi="GHEA Grapalat"/>
        </w:rPr>
        <w:t>запрос котировок</w:t>
      </w:r>
      <w:r>
        <w:rPr>
          <w:rFonts w:ascii="GHEA Grapalat" w:hAnsi="GHEA Grapalat"/>
        </w:rPr>
        <w:t xml:space="preserve"> </w:t>
      </w:r>
      <w:r w:rsidRPr="005744FC">
        <w:rPr>
          <w:rFonts w:ascii="GHEA Grapalat" w:hAnsi="GHEA Grapalat"/>
          <w:spacing w:val="-6"/>
        </w:rPr>
        <w:t xml:space="preserve">под кодом </w:t>
      </w:r>
      <w:r w:rsidR="00CB471D">
        <w:rPr>
          <w:rFonts w:ascii="GHEA Grapalat" w:hAnsi="GHEA Grapalat"/>
          <w:b/>
        </w:rPr>
        <w:t>ХММ-GHAPDzB-26/02</w:t>
      </w:r>
      <w:r w:rsidRPr="00FD14D7">
        <w:rPr>
          <w:rFonts w:ascii="GHEA Grapalat" w:hAnsi="GHEA Grapalat"/>
          <w:b/>
        </w:rPr>
        <w:t xml:space="preserve">, </w:t>
      </w:r>
      <w:r w:rsidRPr="009044F1">
        <w:rPr>
          <w:rFonts w:ascii="GHEA Grapalat" w:hAnsi="GHEA Grapalat"/>
        </w:rPr>
        <w:t>в том числе проект заключаемого договора</w:t>
      </w:r>
      <w:r w:rsidRPr="005744FC">
        <w:rPr>
          <w:rFonts w:ascii="GHEA Grapalat" w:hAnsi="GHEA Grapalat"/>
        </w:rPr>
        <w:t xml:space="preserve"> _________________________</w:t>
      </w:r>
      <w:r>
        <w:rPr>
          <w:rFonts w:ascii="GHEA Grapalat" w:hAnsi="GHEA Grapalat"/>
        </w:rPr>
        <w:t>___</w:t>
      </w:r>
    </w:p>
    <w:p w:rsidR="00A6672B" w:rsidRPr="009044F1" w:rsidRDefault="00A6672B" w:rsidP="00A6672B">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A6672B" w:rsidRPr="009044F1" w:rsidRDefault="00A6672B" w:rsidP="00A6672B">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A6672B" w:rsidRPr="009044F1" w:rsidRDefault="00A6672B" w:rsidP="00A6672B">
      <w:pPr>
        <w:widowControl w:val="0"/>
        <w:spacing w:after="160"/>
        <w:jc w:val="right"/>
        <w:rPr>
          <w:rFonts w:ascii="GHEA Grapalat" w:hAnsi="GHEA Grapalat"/>
        </w:rPr>
      </w:pPr>
      <w:r w:rsidRPr="009044F1">
        <w:rPr>
          <w:rFonts w:ascii="GHEA Grapalat" w:hAnsi="GHEA Grapalat"/>
        </w:rPr>
        <w:t>драмов РА</w:t>
      </w:r>
    </w:p>
    <w:tbl>
      <w:tblPr>
        <w:tblW w:w="1009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gridCol w:w="1701"/>
      </w:tblGrid>
      <w:tr w:rsidR="00A6672B" w:rsidRPr="005744FC" w:rsidTr="00A53506">
        <w:trPr>
          <w:trHeight w:val="916"/>
          <w:jc w:val="center"/>
        </w:trPr>
        <w:tc>
          <w:tcPr>
            <w:tcW w:w="1368" w:type="dxa"/>
            <w:tcBorders>
              <w:top w:val="single" w:sz="4" w:space="0" w:color="auto"/>
              <w:left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alibri" w:hAnsi="Calibri" w:cs="Calibri"/>
                <w:b/>
                <w:sz w:val="20"/>
                <w:szCs w:val="20"/>
              </w:rPr>
              <w:t> </w:t>
            </w:r>
            <w:r w:rsidRPr="005744FC">
              <w:rPr>
                <w:rFonts w:ascii="GHEA Grapalat" w:hAnsi="GHEA Grapalat" w:cs="GHEA Grapalat"/>
                <w:b/>
                <w:sz w:val="20"/>
                <w:szCs w:val="20"/>
              </w:rPr>
              <w:t>товара</w:t>
            </w:r>
          </w:p>
        </w:tc>
        <w:tc>
          <w:tcPr>
            <w:tcW w:w="2060" w:type="dxa"/>
            <w:tcBorders>
              <w:top w:val="single" w:sz="4" w:space="0" w:color="auto"/>
              <w:left w:val="single" w:sz="4" w:space="0" w:color="auto"/>
              <w:right w:val="single" w:sz="4" w:space="0" w:color="auto"/>
            </w:tcBorders>
            <w:vAlign w:val="center"/>
          </w:tcPr>
          <w:p w:rsidR="00A6672B" w:rsidRPr="00DE2AE3" w:rsidRDefault="00A6672B" w:rsidP="00A53506">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A6672B" w:rsidRPr="0009191C" w:rsidRDefault="00A6672B" w:rsidP="00A53506">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tcPr>
          <w:p w:rsidR="00A6672B" w:rsidRPr="005744FC" w:rsidRDefault="00A6672B" w:rsidP="00A53506">
            <w:pPr>
              <w:widowControl w:val="0"/>
              <w:jc w:val="center"/>
              <w:rPr>
                <w:rFonts w:ascii="GHEA Grapalat" w:hAnsi="GHEA Grapalat"/>
                <w:b/>
                <w:sz w:val="20"/>
                <w:szCs w:val="20"/>
              </w:rPr>
            </w:pPr>
          </w:p>
        </w:tc>
        <w:tc>
          <w:tcPr>
            <w:tcW w:w="1701" w:type="dxa"/>
            <w:tcBorders>
              <w:top w:val="single" w:sz="4" w:space="0" w:color="auto"/>
              <w:left w:val="single" w:sz="4" w:space="0" w:color="auto"/>
              <w:right w:val="single" w:sz="4" w:space="0" w:color="auto"/>
            </w:tcBorders>
            <w:vAlign w:val="center"/>
          </w:tcPr>
          <w:p w:rsidR="00A6672B" w:rsidRDefault="00A6672B" w:rsidP="00A53506">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0"/>
              <w:t>**</w:t>
            </w:r>
          </w:p>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A6672B" w:rsidRPr="005744FC" w:rsidTr="00A53506">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A6672B" w:rsidRPr="005744FC" w:rsidRDefault="00A6672B" w:rsidP="00A53506">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A6672B" w:rsidRPr="005744FC" w:rsidRDefault="00A6672B" w:rsidP="00A53506">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A6672B" w:rsidRPr="005744FC" w:rsidRDefault="00A6672B" w:rsidP="00A53506">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A6672B" w:rsidRDefault="00A6672B" w:rsidP="00A53506">
            <w:pPr>
              <w:widowControl w:val="0"/>
              <w:jc w:val="center"/>
              <w:rPr>
                <w:rFonts w:ascii="GHEA Grapalat" w:hAnsi="GHEA Grapalat"/>
                <w:b/>
                <w:i/>
                <w:sz w:val="20"/>
                <w:szCs w:val="20"/>
                <w:lang w:val="en-US"/>
              </w:rPr>
            </w:pP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A6672B" w:rsidRPr="00E02389" w:rsidRDefault="00A6672B" w:rsidP="00A53506">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A6672B" w:rsidRPr="005744FC" w:rsidRDefault="00A6672B" w:rsidP="00A53506">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A6672B" w:rsidRPr="005744FC" w:rsidTr="00A5350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r>
      <w:tr w:rsidR="00A6672B" w:rsidRPr="005744FC" w:rsidTr="00A53506">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rPr>
                <w:rFonts w:ascii="GHEA Grapalat" w:hAnsi="GHEA Grapalat"/>
                <w:sz w:val="20"/>
                <w:szCs w:val="20"/>
              </w:rPr>
            </w:pPr>
          </w:p>
        </w:tc>
      </w:tr>
      <w:tr w:rsidR="00A6672B" w:rsidRPr="005744FC" w:rsidTr="00A5350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r>
      <w:tr w:rsidR="00A6672B" w:rsidRPr="005744FC" w:rsidTr="00A5350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r>
      <w:tr w:rsidR="00A6672B" w:rsidRPr="005744FC" w:rsidTr="00A53506">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6672B" w:rsidRPr="005744FC" w:rsidRDefault="00A6672B" w:rsidP="00A53506">
            <w:pPr>
              <w:widowControl w:val="0"/>
              <w:jc w:val="center"/>
              <w:rPr>
                <w:rFonts w:ascii="GHEA Grapalat" w:hAnsi="GHEA Grapalat"/>
                <w:sz w:val="20"/>
                <w:szCs w:val="20"/>
              </w:rPr>
            </w:pPr>
          </w:p>
        </w:tc>
      </w:tr>
    </w:tbl>
    <w:p w:rsidR="00A6672B" w:rsidRPr="00DD2B43" w:rsidRDefault="00A6672B" w:rsidP="00A6672B">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A6672B" w:rsidRPr="00567D3B" w:rsidRDefault="00A6672B" w:rsidP="00A6672B">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A6672B" w:rsidRPr="00D3436F" w:rsidRDefault="00A6672B" w:rsidP="00A6672B">
      <w:pPr>
        <w:widowControl w:val="0"/>
        <w:spacing w:after="160"/>
        <w:jc w:val="both"/>
        <w:rPr>
          <w:rFonts w:ascii="GHEA Grapalat" w:hAnsi="GHEA Grapalat"/>
          <w:lang w:val="es-ES"/>
        </w:rPr>
      </w:pPr>
    </w:p>
    <w:p w:rsidR="00A6672B" w:rsidRPr="000F6C24" w:rsidRDefault="00A6672B" w:rsidP="00A6672B">
      <w:pPr>
        <w:widowControl w:val="0"/>
        <w:spacing w:after="160"/>
        <w:jc w:val="right"/>
        <w:rPr>
          <w:rFonts w:ascii="GHEA Grapalat" w:hAnsi="GHEA Grapalat"/>
        </w:rPr>
      </w:pPr>
      <w:r w:rsidRPr="009044F1">
        <w:rPr>
          <w:rFonts w:ascii="GHEA Grapalat" w:hAnsi="GHEA Grapalat"/>
        </w:rPr>
        <w:t>М. П.</w:t>
      </w:r>
    </w:p>
    <w:p w:rsidR="00A6672B" w:rsidRDefault="00A6672B" w:rsidP="00A6672B">
      <w:pPr>
        <w:rPr>
          <w:rFonts w:ascii="GHEA Grapalat" w:hAnsi="GHEA Grapalat"/>
          <w:b/>
        </w:rPr>
      </w:pPr>
      <w:r>
        <w:rPr>
          <w:rFonts w:ascii="GHEA Grapalat" w:hAnsi="GHEA Grapalat"/>
          <w:b/>
        </w:rPr>
        <w:br w:type="page"/>
      </w:r>
    </w:p>
    <w:p w:rsidR="00A6672B" w:rsidRPr="00DE2AE3" w:rsidRDefault="00A6672B" w:rsidP="00A6672B">
      <w:pPr>
        <w:widowControl w:val="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Pr="00DE2AE3">
        <w:rPr>
          <w:rFonts w:ascii="GHEA Grapalat" w:hAnsi="GHEA Grapalat"/>
          <w:i/>
          <w:sz w:val="22"/>
          <w:szCs w:val="22"/>
        </w:rPr>
        <w:t>2</w:t>
      </w:r>
    </w:p>
    <w:p w:rsidR="009C70D7" w:rsidRPr="00D967B8" w:rsidRDefault="009C70D7" w:rsidP="009C70D7">
      <w:pPr>
        <w:pStyle w:val="31"/>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sidR="00CB471D">
        <w:rPr>
          <w:rFonts w:ascii="GHEA Grapalat" w:hAnsi="GHEA Grapalat"/>
          <w:b/>
          <w:sz w:val="24"/>
          <w:szCs w:val="24"/>
        </w:rPr>
        <w:t>ХММ-GHAPDzB-26/02</w:t>
      </w:r>
    </w:p>
    <w:p w:rsidR="00A6672B" w:rsidRPr="00B138F3" w:rsidRDefault="00A6672B" w:rsidP="00A6672B">
      <w:pPr>
        <w:widowControl w:val="0"/>
        <w:spacing w:after="160"/>
        <w:jc w:val="center"/>
        <w:rPr>
          <w:rFonts w:ascii="GHEA Grapalat" w:hAnsi="GHEA Grapalat"/>
          <w:b/>
          <w:sz w:val="22"/>
          <w:szCs w:val="22"/>
        </w:rPr>
      </w:pPr>
    </w:p>
    <w:p w:rsidR="00A6672B" w:rsidRPr="00B138F3" w:rsidRDefault="00A6672B" w:rsidP="00A6672B">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A6672B" w:rsidRPr="00B138F3" w:rsidRDefault="00A6672B" w:rsidP="00A6672B">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A6672B" w:rsidRPr="00B138F3" w:rsidTr="00A53506">
        <w:tc>
          <w:tcPr>
            <w:tcW w:w="4786" w:type="dxa"/>
          </w:tcPr>
          <w:p w:rsidR="00A6672B" w:rsidRPr="00B138F3" w:rsidRDefault="00A6672B" w:rsidP="00A53506">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A6672B" w:rsidRPr="00B138F3" w:rsidRDefault="00A6672B" w:rsidP="00A53506">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1"/>
              <w:t>**</w:t>
            </w:r>
          </w:p>
        </w:tc>
      </w:tr>
    </w:tbl>
    <w:p w:rsidR="00A6672B" w:rsidRPr="00B138F3" w:rsidRDefault="00A6672B" w:rsidP="00A6672B">
      <w:pPr>
        <w:widowControl w:val="0"/>
        <w:spacing w:after="160"/>
        <w:rPr>
          <w:rFonts w:ascii="GHEA Grapalat" w:hAnsi="GHEA Grapalat" w:cs="GHEA Grapalat"/>
          <w:b/>
          <w:sz w:val="22"/>
          <w:szCs w:val="22"/>
        </w:rPr>
      </w:pPr>
    </w:p>
    <w:p w:rsidR="00A6672B" w:rsidRPr="00B138F3" w:rsidRDefault="00A6672B" w:rsidP="00A6672B">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A6672B" w:rsidRPr="00B138F3" w:rsidRDefault="00A6672B" w:rsidP="00A6672B">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A6672B" w:rsidRPr="00B138F3" w:rsidRDefault="00A6672B" w:rsidP="00A6672B">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A6672B" w:rsidRPr="00B138F3" w:rsidRDefault="00A6672B" w:rsidP="00A6672B">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A6672B" w:rsidRPr="00B138F3" w:rsidRDefault="00A6672B" w:rsidP="00A6672B">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A6672B" w:rsidRPr="00B138F3" w:rsidRDefault="00A6672B" w:rsidP="00A6672B">
      <w:pPr>
        <w:widowControl w:val="0"/>
        <w:spacing w:after="160"/>
        <w:ind w:firstLine="709"/>
        <w:jc w:val="both"/>
        <w:rPr>
          <w:rFonts w:ascii="GHEA Grapalat" w:hAnsi="GHEA Grapalat" w:cs="GHEA Grapalat"/>
          <w:sz w:val="22"/>
          <w:szCs w:val="22"/>
        </w:rPr>
      </w:pPr>
    </w:p>
    <w:p w:rsidR="00A6672B" w:rsidRPr="00B138F3" w:rsidRDefault="00A6672B" w:rsidP="00A6672B">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A6672B" w:rsidRPr="00B138F3" w:rsidRDefault="00A6672B" w:rsidP="00A6672B">
      <w:pPr>
        <w:widowControl w:val="0"/>
        <w:tabs>
          <w:tab w:val="left" w:pos="567"/>
        </w:tabs>
        <w:ind w:firstLine="540"/>
        <w:jc w:val="both"/>
        <w:rPr>
          <w:rFonts w:ascii="GHEA Grapalat" w:hAnsi="GHEA Grapalat" w:cs="GHEA Grapalat"/>
          <w:spacing w:val="-6"/>
          <w:sz w:val="22"/>
          <w:szCs w:val="22"/>
        </w:rPr>
      </w:pP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2B3DD2">
        <w:rPr>
          <w:rFonts w:ascii="GHEA Grapalat" w:hAnsi="GHEA Grapalat"/>
          <w:sz w:val="22"/>
          <w:lang w:eastAsia="en-US" w:bidi="ar-SA"/>
        </w:rPr>
        <w:t>ГНО</w:t>
      </w:r>
      <w:r w:rsidRPr="00075E1E">
        <w:rPr>
          <w:rFonts w:ascii="GHEA Grapalat" w:hAnsi="GHEA Grapalat"/>
          <w:sz w:val="22"/>
          <w:lang w:eastAsia="en-US" w:bidi="ar-SA"/>
        </w:rPr>
        <w:t xml:space="preserve"> </w:t>
      </w:r>
      <w:r w:rsidR="002B3DD2">
        <w:rPr>
          <w:rFonts w:ascii="GHEA Grapalat" w:hAnsi="GHEA Grapalat"/>
          <w:sz w:val="22"/>
          <w:lang w:eastAsia="en-US" w:bidi="ar-SA"/>
        </w:rPr>
        <w:t>«Специализированный детский дом Харберд»</w:t>
      </w:r>
      <w:r w:rsidRPr="00075E1E">
        <w:rPr>
          <w:rFonts w:ascii="GHEA Grapalat" w:hAnsi="GHEA Grapalat"/>
          <w:sz w:val="22"/>
          <w:lang w:eastAsia="en-US" w:bidi="ar-SA"/>
        </w:rPr>
        <w:t xml:space="preserve"> </w:t>
      </w:r>
      <w:r w:rsidRPr="00B138F3">
        <w:rPr>
          <w:rFonts w:ascii="GHEA Grapalat" w:hAnsi="GHEA Grapalat"/>
          <w:spacing w:val="-6"/>
          <w:sz w:val="22"/>
          <w:szCs w:val="22"/>
        </w:rPr>
        <w:t xml:space="preserve">(далее — Заказчик) </w:t>
      </w:r>
    </w:p>
    <w:p w:rsidR="00A6672B" w:rsidRPr="00B138F3" w:rsidRDefault="00A6672B" w:rsidP="00A6672B">
      <w:pPr>
        <w:widowControl w:val="0"/>
        <w:tabs>
          <w:tab w:val="left" w:pos="90"/>
        </w:tabs>
        <w:ind w:firstLine="567"/>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CB471D">
        <w:rPr>
          <w:rFonts w:ascii="GHEA Grapalat" w:hAnsi="GHEA Grapalat"/>
          <w:b/>
        </w:rPr>
        <w:t>ХММ-GHAPDzB-26/02</w:t>
      </w:r>
      <w:r w:rsidRPr="00C90F08">
        <w:rPr>
          <w:rFonts w:ascii="GHEA Grapalat" w:hAnsi="GHEA Grapalat"/>
          <w:b/>
        </w:rPr>
        <w:t>.</w:t>
      </w:r>
    </w:p>
    <w:p w:rsidR="00A6672B" w:rsidRPr="00B138F3" w:rsidRDefault="00A6672B" w:rsidP="00A6672B">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w:t>
      </w:r>
      <w:r w:rsidRPr="00B138F3">
        <w:rPr>
          <w:rFonts w:ascii="GHEA Grapalat" w:hAnsi="GHEA Grapalat"/>
          <w:sz w:val="22"/>
          <w:szCs w:val="22"/>
        </w:rPr>
        <w:lastRenderedPageBreak/>
        <w:t>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w:t>
      </w:r>
      <w:r w:rsidR="002B3DD2">
        <w:rPr>
          <w:rFonts w:ascii="GHEA Grapalat" w:hAnsi="GHEA Grapalat"/>
          <w:sz w:val="22"/>
          <w:szCs w:val="22"/>
        </w:rPr>
        <w:t>ГНО</w:t>
      </w:r>
      <w:r w:rsidRPr="00B138F3">
        <w:rPr>
          <w:rFonts w:ascii="GHEA Grapalat" w:hAnsi="GHEA Grapalat"/>
          <w:sz w:val="22"/>
          <w:szCs w:val="22"/>
        </w:rPr>
        <w:t xml:space="preserve">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A6672B" w:rsidRPr="00B138F3" w:rsidRDefault="00A6672B" w:rsidP="00A6672B">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A6672B" w:rsidRPr="00B138F3" w:rsidRDefault="00A6672B" w:rsidP="00A6672B">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A6672B" w:rsidRPr="00B138F3" w:rsidDel="00A13215"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6672B" w:rsidRPr="00B138F3" w:rsidRDefault="00A6672B" w:rsidP="00A6672B">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6672B" w:rsidRPr="00B138F3" w:rsidRDefault="00A6672B" w:rsidP="00A6672B">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A6672B" w:rsidRPr="00B138F3" w:rsidRDefault="00A6672B" w:rsidP="00A6672B">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A6672B" w:rsidRPr="00B138F3" w:rsidRDefault="00A6672B" w:rsidP="00A6672B">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A6672B" w:rsidRPr="00B138F3" w:rsidRDefault="00A6672B" w:rsidP="00A6672B">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A6672B" w:rsidRPr="00B138F3" w:rsidRDefault="00A6672B" w:rsidP="00A6672B">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A6672B" w:rsidRPr="00B138F3" w:rsidRDefault="00A6672B" w:rsidP="00A6672B">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A6672B" w:rsidRPr="00B138F3" w:rsidRDefault="00A6672B" w:rsidP="00A6672B">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A6672B" w:rsidRPr="00B138F3" w:rsidRDefault="00A6672B" w:rsidP="00A6672B">
      <w:pPr>
        <w:widowControl w:val="0"/>
        <w:spacing w:after="160"/>
        <w:jc w:val="right"/>
        <w:rPr>
          <w:rFonts w:ascii="GHEA Grapalat" w:hAnsi="GHEA Grapalat"/>
          <w:sz w:val="22"/>
          <w:szCs w:val="22"/>
        </w:rPr>
      </w:pPr>
    </w:p>
    <w:p w:rsidR="00A6672B" w:rsidRPr="00B138F3" w:rsidRDefault="00A6672B" w:rsidP="00A6672B">
      <w:pPr>
        <w:widowControl w:val="0"/>
        <w:spacing w:after="160"/>
        <w:jc w:val="right"/>
        <w:rPr>
          <w:rFonts w:ascii="GHEA Grapalat" w:hAnsi="GHEA Grapalat"/>
          <w:sz w:val="22"/>
          <w:szCs w:val="22"/>
        </w:rPr>
      </w:pPr>
      <w:r w:rsidRPr="00B138F3">
        <w:rPr>
          <w:rFonts w:ascii="GHEA Grapalat" w:hAnsi="GHEA Grapalat"/>
          <w:sz w:val="22"/>
          <w:szCs w:val="22"/>
        </w:rPr>
        <w:t>М. П.</w:t>
      </w:r>
    </w:p>
    <w:p w:rsidR="00A6672B" w:rsidRPr="00B138F3" w:rsidRDefault="00A6672B" w:rsidP="00A6672B">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A6672B" w:rsidRPr="00B138F3" w:rsidRDefault="00A6672B" w:rsidP="00A6672B">
      <w:pPr>
        <w:widowControl w:val="0"/>
        <w:spacing w:after="160"/>
        <w:jc w:val="both"/>
        <w:rPr>
          <w:rFonts w:ascii="GHEA Grapalat" w:hAnsi="GHEA Grapalat"/>
          <w:sz w:val="22"/>
          <w:szCs w:val="22"/>
        </w:rPr>
      </w:pPr>
    </w:p>
    <w:p w:rsidR="00A6672B" w:rsidRPr="00B138F3" w:rsidRDefault="00A6672B" w:rsidP="00A6672B">
      <w:pPr>
        <w:widowControl w:val="0"/>
        <w:spacing w:after="160"/>
        <w:jc w:val="both"/>
        <w:rPr>
          <w:rFonts w:ascii="GHEA Grapalat" w:hAnsi="GHEA Grapalat"/>
          <w:sz w:val="22"/>
          <w:szCs w:val="22"/>
        </w:rPr>
      </w:pPr>
    </w:p>
    <w:p w:rsidR="00A6672B" w:rsidRPr="00B138F3" w:rsidRDefault="00A6672B" w:rsidP="00A6672B">
      <w:pPr>
        <w:rPr>
          <w:sz w:val="22"/>
          <w:szCs w:val="22"/>
        </w:rPr>
      </w:pPr>
    </w:p>
    <w:p w:rsidR="00A6672B" w:rsidRPr="00B138F3" w:rsidRDefault="00A6672B" w:rsidP="00A6672B">
      <w:pPr>
        <w:widowControl w:val="0"/>
        <w:spacing w:after="160"/>
        <w:ind w:left="567" w:right="565"/>
        <w:jc w:val="both"/>
        <w:rPr>
          <w:rFonts w:ascii="GHEA Grapalat" w:hAnsi="GHEA Grapalat"/>
          <w:sz w:val="22"/>
          <w:szCs w:val="22"/>
        </w:rPr>
      </w:pPr>
    </w:p>
    <w:p w:rsidR="00A6672B" w:rsidRDefault="00A6672B" w:rsidP="00A6672B">
      <w:pPr>
        <w:widowControl w:val="0"/>
        <w:spacing w:after="160"/>
        <w:ind w:left="567" w:right="565"/>
        <w:jc w:val="center"/>
        <w:rPr>
          <w:rFonts w:ascii="GHEA Grapalat" w:hAnsi="GHEA Grapalat"/>
          <w:b/>
          <w:sz w:val="22"/>
          <w:szCs w:val="22"/>
        </w:rPr>
      </w:pPr>
    </w:p>
    <w:p w:rsidR="00A6672B" w:rsidRPr="00B138F3" w:rsidRDefault="00A6672B" w:rsidP="00A6672B">
      <w:pPr>
        <w:widowControl w:val="0"/>
        <w:spacing w:after="160"/>
        <w:ind w:left="567" w:right="565"/>
        <w:jc w:val="center"/>
        <w:rPr>
          <w:rFonts w:ascii="GHEA Grapalat" w:hAnsi="GHEA Grapalat"/>
          <w:b/>
          <w:sz w:val="22"/>
          <w:szCs w:val="22"/>
        </w:rPr>
      </w:pPr>
    </w:p>
    <w:p w:rsidR="00A6672B" w:rsidRPr="00B138F3" w:rsidRDefault="00A6672B" w:rsidP="00A6672B">
      <w:pPr>
        <w:widowControl w:val="0"/>
        <w:spacing w:after="160"/>
        <w:ind w:left="567" w:right="565"/>
        <w:jc w:val="center"/>
        <w:rPr>
          <w:rFonts w:ascii="GHEA Grapalat" w:hAnsi="GHEA Grapalat"/>
          <w:b/>
          <w:sz w:val="22"/>
          <w:szCs w:val="22"/>
        </w:rPr>
      </w:pPr>
    </w:p>
    <w:p w:rsidR="00A6672B" w:rsidRPr="00B138F3" w:rsidRDefault="00A6672B" w:rsidP="00A6672B">
      <w:pPr>
        <w:widowControl w:val="0"/>
        <w:spacing w:after="160"/>
        <w:ind w:left="567" w:right="565"/>
        <w:jc w:val="center"/>
        <w:rPr>
          <w:rFonts w:ascii="GHEA Grapalat" w:hAnsi="GHEA Grapalat"/>
          <w:b/>
          <w:sz w:val="22"/>
          <w:szCs w:val="22"/>
        </w:rPr>
      </w:pPr>
    </w:p>
    <w:p w:rsidR="00A6672B" w:rsidRPr="00B138F3" w:rsidRDefault="00A6672B" w:rsidP="00A6672B">
      <w:pPr>
        <w:widowControl w:val="0"/>
        <w:spacing w:after="160"/>
        <w:ind w:left="567" w:right="565"/>
        <w:jc w:val="center"/>
        <w:rPr>
          <w:rFonts w:ascii="GHEA Grapalat" w:hAnsi="GHEA Grapalat"/>
          <w:b/>
          <w:sz w:val="22"/>
          <w:szCs w:val="22"/>
        </w:rPr>
      </w:pPr>
    </w:p>
    <w:p w:rsidR="00A6672B" w:rsidRPr="00B138F3" w:rsidRDefault="00A6672B" w:rsidP="00A6672B">
      <w:pPr>
        <w:widowControl w:val="0"/>
        <w:spacing w:after="160"/>
        <w:ind w:left="567" w:right="565"/>
        <w:jc w:val="center"/>
        <w:rPr>
          <w:rFonts w:ascii="GHEA Grapalat" w:hAnsi="GHEA Grapalat"/>
          <w:b/>
          <w:sz w:val="22"/>
          <w:szCs w:val="22"/>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A6672B" w:rsidRPr="00B138F3" w:rsidTr="00A5350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A6672B" w:rsidRPr="00B138F3" w:rsidTr="00A5350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A6672B" w:rsidRPr="00B138F3" w:rsidTr="00A5350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A6672B" w:rsidRPr="00B138F3" w:rsidTr="00A5350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002B3DD2">
              <w:rPr>
                <w:rFonts w:ascii="GHEA Grapalat" w:hAnsi="GHEA Grapalat"/>
              </w:rPr>
              <w:t>ГНО</w:t>
            </w:r>
            <w:r w:rsidRPr="004C2B7B">
              <w:rPr>
                <w:rFonts w:ascii="GHEA Grapalat" w:hAnsi="GHEA Grapalat"/>
              </w:rPr>
              <w:t xml:space="preserve"> </w:t>
            </w:r>
            <w:r w:rsidR="002B3DD2">
              <w:rPr>
                <w:rFonts w:ascii="GHEA Grapalat" w:hAnsi="GHEA Grapalat"/>
              </w:rPr>
              <w:t>«Специализированный детский дом Харберд»</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A6672B" w:rsidRPr="00B138F3" w:rsidTr="00A5350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5C51B4">
            <w:pPr>
              <w:widowControl w:val="0"/>
              <w:tabs>
                <w:tab w:val="left" w:pos="855"/>
              </w:tabs>
              <w:spacing w:after="16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p>
        </w:tc>
      </w:tr>
      <w:tr w:rsidR="00A6672B" w:rsidRPr="00B138F3" w:rsidTr="00A5350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5C51B4">
            <w:pPr>
              <w:widowControl w:val="0"/>
              <w:tabs>
                <w:tab w:val="left" w:pos="855"/>
              </w:tabs>
              <w:spacing w:after="16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p>
        </w:tc>
      </w:tr>
      <w:tr w:rsidR="00A6672B" w:rsidRPr="00B138F3" w:rsidTr="00A5350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5C51B4">
            <w:pPr>
              <w:widowControl w:val="0"/>
              <w:tabs>
                <w:tab w:val="left" w:pos="855"/>
              </w:tabs>
              <w:spacing w:after="16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A6672B" w:rsidRPr="00B138F3" w:rsidTr="00A53506">
        <w:trPr>
          <w:trHeight w:val="424"/>
        </w:trPr>
        <w:tc>
          <w:tcPr>
            <w:tcW w:w="10980" w:type="dxa"/>
            <w:gridSpan w:val="2"/>
            <w:tcBorders>
              <w:top w:val="single" w:sz="4" w:space="0" w:color="auto"/>
              <w:left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A6672B" w:rsidRPr="00B138F3" w:rsidTr="00A5350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A6672B" w:rsidRPr="00B138F3" w:rsidTr="00A5350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A6672B" w:rsidRPr="00B138F3" w:rsidTr="00A53506">
        <w:trPr>
          <w:trHeight w:val="2194"/>
        </w:trPr>
        <w:tc>
          <w:tcPr>
            <w:tcW w:w="5616" w:type="dxa"/>
            <w:tcBorders>
              <w:top w:val="nil"/>
              <w:left w:val="single" w:sz="4" w:space="0" w:color="auto"/>
              <w:bottom w:val="single" w:sz="4" w:space="0" w:color="auto"/>
              <w:right w:val="single" w:sz="4" w:space="0" w:color="auto"/>
            </w:tcBorders>
            <w:noWrap/>
            <w:vAlign w:val="bottom"/>
          </w:tcPr>
          <w:p w:rsidR="00A6672B" w:rsidRPr="00B138F3" w:rsidRDefault="00A6672B" w:rsidP="00A5350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jc w:val="right"/>
              <w:rPr>
                <w:rFonts w:ascii="GHEA Grapalat" w:hAnsi="GHEA Grapalat" w:cs="Tahoma"/>
              </w:rPr>
            </w:pPr>
            <w:r w:rsidRPr="00B138F3">
              <w:rPr>
                <w:rFonts w:ascii="GHEA Grapalat" w:hAnsi="GHEA Grapalat"/>
              </w:rPr>
              <w:t>/____________________/</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/____________________/</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A6672B" w:rsidRPr="00B138F3" w:rsidRDefault="00A6672B" w:rsidP="00A5350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A6672B" w:rsidRPr="00B138F3" w:rsidRDefault="00A6672B" w:rsidP="00A5350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/____________________/</w:t>
            </w:r>
          </w:p>
          <w:p w:rsidR="00A6672B" w:rsidRPr="00B138F3" w:rsidRDefault="00A6672B" w:rsidP="00A53506">
            <w:pPr>
              <w:widowControl w:val="0"/>
              <w:spacing w:after="160"/>
              <w:jc w:val="right"/>
              <w:rPr>
                <w:rFonts w:ascii="GHEA Grapalat" w:hAnsi="GHEA Grapalat" w:cs="Tahoma"/>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/____________________/</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A6672B" w:rsidRPr="00B138F3" w:rsidTr="00A53506">
        <w:trPr>
          <w:trHeight w:val="2194"/>
        </w:trPr>
        <w:tc>
          <w:tcPr>
            <w:tcW w:w="5616" w:type="dxa"/>
            <w:tcBorders>
              <w:top w:val="single" w:sz="4" w:space="0" w:color="auto"/>
              <w:left w:val="single" w:sz="4" w:space="0" w:color="auto"/>
              <w:right w:val="single" w:sz="4" w:space="0" w:color="auto"/>
            </w:tcBorders>
            <w:noWrap/>
            <w:vAlign w:val="bottom"/>
          </w:tcPr>
          <w:p w:rsidR="00A6672B" w:rsidRPr="00B138F3" w:rsidRDefault="00A6672B" w:rsidP="00A5350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A6672B" w:rsidRPr="00B138F3" w:rsidRDefault="00A6672B" w:rsidP="00A53506">
            <w:pPr>
              <w:widowControl w:val="0"/>
              <w:spacing w:after="160"/>
              <w:rPr>
                <w:rFonts w:ascii="GHEA Grapalat" w:hAnsi="GHEA Grapalat"/>
              </w:rPr>
            </w:pPr>
          </w:p>
          <w:p w:rsidR="00A6672B" w:rsidRPr="00B138F3" w:rsidRDefault="00A6672B" w:rsidP="00A53506">
            <w:pPr>
              <w:widowControl w:val="0"/>
              <w:jc w:val="right"/>
              <w:rPr>
                <w:rFonts w:ascii="GHEA Grapalat" w:hAnsi="GHEA Grapalat" w:cs="Tahoma"/>
              </w:rPr>
            </w:pPr>
            <w:r w:rsidRPr="00B138F3">
              <w:rPr>
                <w:rFonts w:ascii="GHEA Grapalat" w:hAnsi="GHEA Grapalat"/>
              </w:rPr>
              <w:t>/____________________/</w:t>
            </w:r>
          </w:p>
          <w:p w:rsidR="00A6672B" w:rsidRPr="00B138F3" w:rsidRDefault="00A6672B" w:rsidP="00A5350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A6672B" w:rsidRPr="00B138F3" w:rsidRDefault="00A6672B" w:rsidP="00A53506">
            <w:pPr>
              <w:widowControl w:val="0"/>
              <w:spacing w:after="160"/>
              <w:rPr>
                <w:rFonts w:ascii="GHEA Grapalat" w:hAnsi="GHEA Grapalat" w:cs="Tahoma"/>
              </w:rPr>
            </w:pPr>
          </w:p>
          <w:p w:rsidR="00A6672B" w:rsidRPr="00B138F3" w:rsidRDefault="00A6672B" w:rsidP="00A5350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A6672B" w:rsidRPr="00B138F3" w:rsidRDefault="00A6672B" w:rsidP="00A5350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A6672B" w:rsidRPr="00B138F3" w:rsidRDefault="00A6672B" w:rsidP="00A53506">
            <w:pPr>
              <w:widowControl w:val="0"/>
              <w:spacing w:after="160"/>
              <w:rPr>
                <w:rFonts w:ascii="GHEA Grapalat" w:hAnsi="GHEA Grapalat" w:cs="Tahoma"/>
              </w:rPr>
            </w:pPr>
          </w:p>
          <w:p w:rsidR="00A6672B" w:rsidRPr="00B138F3" w:rsidRDefault="00A6672B" w:rsidP="00A53506">
            <w:pPr>
              <w:widowControl w:val="0"/>
              <w:jc w:val="right"/>
              <w:rPr>
                <w:rFonts w:ascii="GHEA Grapalat" w:hAnsi="GHEA Grapalat" w:cs="Tahoma"/>
              </w:rPr>
            </w:pPr>
            <w:r w:rsidRPr="00B138F3">
              <w:rPr>
                <w:rFonts w:ascii="GHEA Grapalat" w:hAnsi="GHEA Grapalat"/>
              </w:rPr>
              <w:t>/____________________/</w:t>
            </w:r>
          </w:p>
          <w:p w:rsidR="00A6672B" w:rsidRPr="00B138F3" w:rsidRDefault="00A6672B" w:rsidP="00A5350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A6672B" w:rsidRPr="00B138F3" w:rsidRDefault="00A6672B" w:rsidP="00A53506">
            <w:pPr>
              <w:widowControl w:val="0"/>
              <w:spacing w:after="160"/>
              <w:rPr>
                <w:rFonts w:ascii="GHEA Grapalat" w:hAnsi="GHEA Grapalat" w:cs="Arial"/>
              </w:rPr>
            </w:pPr>
          </w:p>
        </w:tc>
      </w:tr>
      <w:tr w:rsidR="00A6672B" w:rsidRPr="00B138F3" w:rsidTr="00A53506">
        <w:trPr>
          <w:trHeight w:val="2194"/>
        </w:trPr>
        <w:tc>
          <w:tcPr>
            <w:tcW w:w="5616" w:type="dxa"/>
            <w:tcBorders>
              <w:top w:val="nil"/>
              <w:left w:val="single" w:sz="4" w:space="0" w:color="auto"/>
              <w:bottom w:val="single" w:sz="4" w:space="0" w:color="auto"/>
              <w:right w:val="single" w:sz="4" w:space="0" w:color="auto"/>
            </w:tcBorders>
            <w:noWrap/>
            <w:vAlign w:val="bottom"/>
          </w:tcPr>
          <w:p w:rsidR="00A6672B" w:rsidRPr="00B138F3" w:rsidRDefault="00A6672B" w:rsidP="00A5350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A6672B" w:rsidRPr="00B138F3" w:rsidRDefault="00A6672B" w:rsidP="00A5350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A6672B" w:rsidRPr="00B138F3" w:rsidRDefault="00A6672B" w:rsidP="00A53506">
            <w:pPr>
              <w:widowControl w:val="0"/>
              <w:spacing w:after="160"/>
              <w:rPr>
                <w:rFonts w:ascii="GHEA Grapalat" w:hAnsi="GHEA Grapalat"/>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A6672B" w:rsidRPr="00B138F3" w:rsidRDefault="00A6672B" w:rsidP="00A6672B">
      <w:pPr>
        <w:widowControl w:val="0"/>
        <w:spacing w:after="160"/>
        <w:jc w:val="center"/>
        <w:rPr>
          <w:rFonts w:ascii="GHEA Grapalat" w:hAnsi="GHEA Grapalat" w:cs="Sylfaen"/>
        </w:rPr>
      </w:pPr>
    </w:p>
    <w:p w:rsidR="00A6672B" w:rsidRPr="00B138F3" w:rsidRDefault="00A6672B" w:rsidP="00A6672B">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A6672B" w:rsidRPr="00B138F3" w:rsidRDefault="00A6672B" w:rsidP="00A6672B">
      <w:pPr>
        <w:rPr>
          <w:rFonts w:ascii="GHEA Grapalat" w:hAnsi="GHEA Grapalat" w:cs="Sylfaen"/>
        </w:rPr>
      </w:pPr>
      <w:r w:rsidRPr="00B138F3">
        <w:rPr>
          <w:rFonts w:ascii="GHEA Grapalat" w:hAnsi="GHEA Grapalat" w:cs="Sylfaen"/>
        </w:rPr>
        <w:br w:type="page"/>
      </w:r>
    </w:p>
    <w:p w:rsidR="00A6672B" w:rsidRPr="00B138F3" w:rsidRDefault="00A6672B" w:rsidP="00A6672B">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A6672B" w:rsidRPr="00B138F3" w:rsidTr="00A5350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A6672B" w:rsidRPr="00B138F3" w:rsidTr="00A5350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DB7787" w:rsidRDefault="00A6672B" w:rsidP="00A53506">
            <w:pPr>
              <w:widowControl w:val="0"/>
              <w:spacing w:after="120"/>
              <w:jc w:val="center"/>
              <w:rPr>
                <w:rFonts w:ascii="GHEA Grapalat" w:hAnsi="GHEA Grapalat"/>
                <w:sz w:val="18"/>
                <w:szCs w:val="18"/>
              </w:rPr>
            </w:pPr>
            <w:r w:rsidRPr="00DB7787">
              <w:rPr>
                <w:rFonts w:ascii="GHEA Grapalat" w:hAnsi="GHEA Grapalat"/>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Del="0010680B"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A6672B" w:rsidRPr="00B138F3" w:rsidRDefault="00A6672B" w:rsidP="00A5350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bl>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ind w:left="567" w:right="565"/>
        <w:jc w:val="center"/>
        <w:rPr>
          <w:rFonts w:ascii="GHEA Grapalat" w:hAnsi="GHEA Grapalat"/>
          <w:b/>
        </w:rPr>
      </w:pPr>
    </w:p>
    <w:p w:rsidR="00A6672B" w:rsidRPr="00B138F3" w:rsidRDefault="00A6672B" w:rsidP="00A6672B">
      <w:pPr>
        <w:widowControl w:val="0"/>
        <w:jc w:val="right"/>
        <w:rPr>
          <w:rFonts w:ascii="GHEA Grapalat" w:hAnsi="GHEA Grapalat" w:cs="GHEA Grapalat"/>
          <w:i/>
        </w:rPr>
      </w:pPr>
      <w:r w:rsidRPr="00B138F3">
        <w:rPr>
          <w:rFonts w:ascii="GHEA Grapalat" w:hAnsi="GHEA Grapalat"/>
          <w:i/>
        </w:rPr>
        <w:t>Приложение № 5.1</w:t>
      </w:r>
    </w:p>
    <w:p w:rsidR="009C70D7" w:rsidRPr="00D967B8" w:rsidRDefault="009C70D7" w:rsidP="009C70D7">
      <w:pPr>
        <w:pStyle w:val="31"/>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sidR="00CB471D">
        <w:rPr>
          <w:rFonts w:ascii="GHEA Grapalat" w:hAnsi="GHEA Grapalat"/>
          <w:b/>
          <w:sz w:val="24"/>
          <w:szCs w:val="24"/>
        </w:rPr>
        <w:t>ХММ-GHAPDzB-26/02</w:t>
      </w:r>
    </w:p>
    <w:p w:rsidR="00A6672B" w:rsidRPr="00B138F3" w:rsidRDefault="00A6672B" w:rsidP="00A6672B">
      <w:pPr>
        <w:widowControl w:val="0"/>
        <w:spacing w:after="160"/>
        <w:jc w:val="center"/>
        <w:rPr>
          <w:rFonts w:ascii="GHEA Grapalat" w:hAnsi="GHEA Grapalat"/>
          <w:b/>
        </w:rPr>
      </w:pPr>
    </w:p>
    <w:p w:rsidR="00A6672B" w:rsidRPr="00B138F3" w:rsidRDefault="00A6672B" w:rsidP="00A6672B">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A6672B" w:rsidRPr="00B138F3" w:rsidRDefault="00A6672B" w:rsidP="00A6672B">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A6672B" w:rsidRPr="00B138F3" w:rsidTr="00A53506">
        <w:tc>
          <w:tcPr>
            <w:tcW w:w="4786" w:type="dxa"/>
          </w:tcPr>
          <w:p w:rsidR="00A6672B" w:rsidRPr="00B138F3" w:rsidRDefault="00A6672B" w:rsidP="00A5350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A6672B" w:rsidRPr="00B138F3" w:rsidRDefault="00A6672B" w:rsidP="00A5350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2"/>
              <w:t>**</w:t>
            </w:r>
          </w:p>
        </w:tc>
      </w:tr>
    </w:tbl>
    <w:p w:rsidR="00A6672B" w:rsidRPr="00B138F3" w:rsidRDefault="00A6672B" w:rsidP="00A6672B">
      <w:pPr>
        <w:widowControl w:val="0"/>
        <w:spacing w:after="160"/>
        <w:rPr>
          <w:rFonts w:ascii="GHEA Grapalat" w:hAnsi="GHEA Grapalat" w:cs="GHEA Grapalat"/>
          <w:b/>
        </w:rPr>
      </w:pPr>
    </w:p>
    <w:p w:rsidR="00A6672B" w:rsidRPr="00B138F3" w:rsidRDefault="00A6672B" w:rsidP="00A6672B">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A6672B" w:rsidRPr="00B138F3" w:rsidRDefault="00A6672B" w:rsidP="00A6672B">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A6672B" w:rsidRPr="00B138F3" w:rsidRDefault="00A6672B" w:rsidP="00A6672B">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A6672B" w:rsidRPr="00B138F3" w:rsidRDefault="00A6672B" w:rsidP="00A6672B">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A6672B" w:rsidRPr="00B138F3" w:rsidRDefault="00A6672B" w:rsidP="00A6672B">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A6672B" w:rsidRPr="00B138F3" w:rsidRDefault="00A6672B" w:rsidP="00A6672B">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A6672B" w:rsidRPr="00B138F3" w:rsidRDefault="00A6672B" w:rsidP="00A6672B">
      <w:pPr>
        <w:widowControl w:val="0"/>
        <w:tabs>
          <w:tab w:val="left" w:pos="567"/>
        </w:tabs>
        <w:jc w:val="both"/>
        <w:rPr>
          <w:rFonts w:ascii="GHEA Grapalat" w:hAnsi="GHEA Grapalat" w:cs="GHEA Grapalat"/>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Pr="00B138F3">
        <w:rPr>
          <w:rFonts w:ascii="GHEA Grapalat" w:hAnsi="GHEA Grapalat"/>
          <w:spacing w:val="-6"/>
          <w:sz w:val="22"/>
          <w:szCs w:val="22"/>
        </w:rPr>
        <w:t xml:space="preserve">Компания участвует в организованной </w:t>
      </w:r>
      <w:r w:rsidR="002B3DD2">
        <w:rPr>
          <w:rFonts w:ascii="GHEA Grapalat" w:hAnsi="GHEA Grapalat"/>
          <w:sz w:val="22"/>
          <w:lang w:eastAsia="en-US" w:bidi="ar-SA"/>
        </w:rPr>
        <w:t>ГНО</w:t>
      </w:r>
      <w:r w:rsidRPr="00075E1E">
        <w:rPr>
          <w:rFonts w:ascii="GHEA Grapalat" w:hAnsi="GHEA Grapalat"/>
          <w:sz w:val="22"/>
          <w:lang w:eastAsia="en-US" w:bidi="ar-SA"/>
        </w:rPr>
        <w:t xml:space="preserve"> </w:t>
      </w:r>
      <w:r w:rsidR="002B3DD2">
        <w:rPr>
          <w:rFonts w:ascii="GHEA Grapalat" w:hAnsi="GHEA Grapalat"/>
          <w:sz w:val="22"/>
          <w:lang w:eastAsia="en-US" w:bidi="ar-SA"/>
        </w:rPr>
        <w:t>«Специализированный детский дом Харберд»</w:t>
      </w:r>
      <w:r w:rsidRPr="00075E1E">
        <w:rPr>
          <w:rFonts w:ascii="GHEA Grapalat" w:hAnsi="GHEA Grapalat"/>
          <w:sz w:val="22"/>
          <w:lang w:eastAsia="en-US" w:bidi="ar-SA"/>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CB471D">
        <w:rPr>
          <w:rFonts w:ascii="GHEA Grapalat" w:hAnsi="GHEA Grapalat"/>
          <w:b/>
        </w:rPr>
        <w:t>ХММ-GHAPDzB-26/02</w:t>
      </w:r>
      <w:r w:rsidRPr="00C90F08">
        <w:rPr>
          <w:rFonts w:ascii="GHEA Grapalat" w:hAnsi="GHEA Grapalat"/>
          <w:b/>
        </w:rPr>
        <w:t>.</w:t>
      </w:r>
    </w:p>
    <w:p w:rsidR="00A6672B" w:rsidRPr="00B138F3" w:rsidRDefault="00A6672B" w:rsidP="00A6672B">
      <w:pPr>
        <w:widowControl w:val="0"/>
        <w:tabs>
          <w:tab w:val="left" w:pos="1134"/>
        </w:tabs>
        <w:spacing w:after="160"/>
        <w:jc w:val="both"/>
        <w:rPr>
          <w:rFonts w:ascii="GHEA Grapalat" w:hAnsi="GHEA Grapalat" w:cs="GHEA Grapalat"/>
        </w:rPr>
      </w:pPr>
      <w:r>
        <w:rPr>
          <w:rFonts w:ascii="GHEA Grapalat" w:hAnsi="GHEA Grapalat"/>
        </w:rPr>
        <w:t xml:space="preserve">1.2. </w:t>
      </w:r>
      <w:r w:rsidRPr="00B138F3">
        <w:rPr>
          <w:rFonts w:ascii="GHEA Grapalat" w:hAnsi="GHEA Grapalat"/>
        </w:rPr>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A6672B" w:rsidRPr="00B138F3" w:rsidRDefault="00A6672B" w:rsidP="00A6672B">
      <w:pPr>
        <w:widowControl w:val="0"/>
        <w:tabs>
          <w:tab w:val="left" w:pos="1134"/>
        </w:tabs>
        <w:spacing w:after="160"/>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w:t>
      </w:r>
      <w:r w:rsidRPr="00B138F3">
        <w:rPr>
          <w:rFonts w:ascii="GHEA Grapalat" w:hAnsi="GHEA Grapalat"/>
        </w:rPr>
        <w:lastRenderedPageBreak/>
        <w:t xml:space="preserve">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w:t>
      </w:r>
      <w:r w:rsidR="002B3DD2">
        <w:rPr>
          <w:rFonts w:ascii="GHEA Grapalat" w:hAnsi="GHEA Grapalat"/>
        </w:rPr>
        <w:t>ГНО</w:t>
      </w:r>
      <w:r w:rsidRPr="00B138F3">
        <w:rPr>
          <w:rFonts w:ascii="GHEA Grapalat" w:hAnsi="GHEA Grapalat"/>
        </w:rPr>
        <w:t xml:space="preserve">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A6672B" w:rsidRPr="00B138F3" w:rsidRDefault="00A6672B" w:rsidP="00A6672B">
      <w:pPr>
        <w:widowControl w:val="0"/>
        <w:spacing w:after="160"/>
        <w:jc w:val="center"/>
        <w:rPr>
          <w:rFonts w:ascii="GHEA Grapalat" w:hAnsi="GHEA Grapalat" w:cs="GHEA Grapalat"/>
          <w:b/>
          <w:bCs/>
        </w:rPr>
      </w:pPr>
      <w:r w:rsidRPr="00B138F3">
        <w:rPr>
          <w:rFonts w:ascii="GHEA Grapalat" w:hAnsi="GHEA Grapalat"/>
          <w:b/>
        </w:rPr>
        <w:t>2. Иные условия</w:t>
      </w:r>
    </w:p>
    <w:p w:rsidR="00A6672B" w:rsidRPr="00B253E1" w:rsidRDefault="00A6672B" w:rsidP="00A6672B">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A6672B" w:rsidRPr="00B138F3" w:rsidDel="00A13215"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6672B" w:rsidRPr="00B138F3" w:rsidRDefault="00A6672B" w:rsidP="00A6672B">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A6672B" w:rsidRPr="00B138F3" w:rsidRDefault="00A6672B" w:rsidP="00A6672B">
      <w:pPr>
        <w:widowControl w:val="0"/>
        <w:jc w:val="both"/>
        <w:rPr>
          <w:rFonts w:ascii="GHEA Grapalat" w:hAnsi="GHEA Grapalat"/>
        </w:rPr>
      </w:pPr>
      <w:r w:rsidRPr="00B138F3">
        <w:rPr>
          <w:rFonts w:ascii="GHEA Grapalat" w:hAnsi="GHEA Grapalat"/>
        </w:rPr>
        <w:t>_______________________________________</w:t>
      </w:r>
    </w:p>
    <w:p w:rsidR="00A6672B" w:rsidRPr="00B138F3" w:rsidRDefault="00A6672B" w:rsidP="00A6672B">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A6672B" w:rsidRPr="00B138F3" w:rsidRDefault="00A6672B" w:rsidP="00A6672B">
      <w:pPr>
        <w:widowControl w:val="0"/>
        <w:jc w:val="both"/>
        <w:rPr>
          <w:rFonts w:ascii="GHEA Grapalat" w:hAnsi="GHEA Grapalat"/>
        </w:rPr>
      </w:pPr>
      <w:r w:rsidRPr="00B138F3">
        <w:rPr>
          <w:rFonts w:ascii="GHEA Grapalat" w:hAnsi="GHEA Grapalat"/>
        </w:rPr>
        <w:t>_______________________________________</w:t>
      </w:r>
    </w:p>
    <w:p w:rsidR="00A6672B" w:rsidRPr="00B138F3" w:rsidRDefault="00A6672B" w:rsidP="00A6672B">
      <w:pPr>
        <w:widowControl w:val="0"/>
        <w:spacing w:after="160"/>
        <w:ind w:right="4250"/>
        <w:jc w:val="center"/>
        <w:rPr>
          <w:rFonts w:ascii="GHEA Grapalat" w:hAnsi="GHEA Grapalat"/>
          <w:vertAlign w:val="superscript"/>
        </w:rPr>
      </w:pPr>
      <w:r w:rsidRPr="00B138F3">
        <w:rPr>
          <w:rFonts w:ascii="GHEA Grapalat" w:hAnsi="GHEA Grapalat"/>
          <w:vertAlign w:val="superscript"/>
        </w:rPr>
        <w:lastRenderedPageBreak/>
        <w:t>адрес компании</w:t>
      </w:r>
    </w:p>
    <w:p w:rsidR="00A6672B" w:rsidRPr="00B138F3" w:rsidRDefault="00A6672B" w:rsidP="00A6672B">
      <w:pPr>
        <w:widowControl w:val="0"/>
        <w:jc w:val="both"/>
        <w:rPr>
          <w:rFonts w:ascii="GHEA Grapalat" w:hAnsi="GHEA Grapalat"/>
        </w:rPr>
      </w:pPr>
      <w:r w:rsidRPr="00B138F3">
        <w:rPr>
          <w:rFonts w:ascii="GHEA Grapalat" w:hAnsi="GHEA Grapalat"/>
        </w:rPr>
        <w:t>_______________________________________</w:t>
      </w:r>
    </w:p>
    <w:p w:rsidR="00A6672B" w:rsidRPr="00B138F3" w:rsidRDefault="00A6672B" w:rsidP="00A6672B">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A6672B" w:rsidRPr="00B138F3" w:rsidRDefault="00A6672B" w:rsidP="00A6672B">
      <w:pPr>
        <w:widowControl w:val="0"/>
        <w:jc w:val="both"/>
        <w:rPr>
          <w:rFonts w:ascii="GHEA Grapalat" w:hAnsi="GHEA Grapalat"/>
        </w:rPr>
      </w:pPr>
      <w:r w:rsidRPr="00B138F3">
        <w:rPr>
          <w:rFonts w:ascii="GHEA Grapalat" w:hAnsi="GHEA Grapalat"/>
        </w:rPr>
        <w:t>_______________________________________</w:t>
      </w:r>
    </w:p>
    <w:p w:rsidR="00A6672B" w:rsidRPr="00B138F3" w:rsidRDefault="00A6672B" w:rsidP="00A6672B">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A6672B" w:rsidRPr="00B138F3" w:rsidRDefault="00A6672B" w:rsidP="00A6672B">
      <w:pPr>
        <w:widowControl w:val="0"/>
        <w:jc w:val="both"/>
        <w:rPr>
          <w:rFonts w:ascii="GHEA Grapalat" w:hAnsi="GHEA Grapalat"/>
        </w:rPr>
      </w:pPr>
      <w:r w:rsidRPr="00B138F3">
        <w:rPr>
          <w:rFonts w:ascii="GHEA Grapalat" w:hAnsi="GHEA Grapalat"/>
        </w:rPr>
        <w:t>_______________________________________</w:t>
      </w:r>
    </w:p>
    <w:p w:rsidR="00A6672B" w:rsidRPr="00B138F3" w:rsidRDefault="00A6672B" w:rsidP="00A6672B">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A6672B" w:rsidRPr="00B138F3" w:rsidRDefault="00A6672B" w:rsidP="00A6672B">
      <w:pPr>
        <w:widowControl w:val="0"/>
        <w:jc w:val="both"/>
        <w:rPr>
          <w:rFonts w:ascii="GHEA Grapalat" w:hAnsi="GHEA Grapalat"/>
        </w:rPr>
      </w:pPr>
      <w:r w:rsidRPr="00B138F3">
        <w:rPr>
          <w:rFonts w:ascii="GHEA Grapalat" w:hAnsi="GHEA Grapalat"/>
        </w:rPr>
        <w:t>_______________________________________</w:t>
      </w:r>
    </w:p>
    <w:p w:rsidR="00A6672B" w:rsidRPr="00B138F3" w:rsidRDefault="00A6672B" w:rsidP="00A6672B">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A6672B" w:rsidRDefault="00A6672B" w:rsidP="00A6672B">
      <w:pPr>
        <w:widowControl w:val="0"/>
        <w:spacing w:after="160"/>
        <w:rPr>
          <w:rFonts w:ascii="GHEA Grapalat" w:hAnsi="GHEA Grapalat"/>
        </w:rPr>
      </w:pPr>
      <w:r w:rsidRPr="00B138F3">
        <w:rPr>
          <w:rFonts w:ascii="GHEA Grapalat" w:hAnsi="GHEA Grapalat"/>
        </w:rPr>
        <w:t xml:space="preserve">День/месяц/год    </w:t>
      </w:r>
      <w:r w:rsidRPr="00F74BF0">
        <w:rPr>
          <w:rFonts w:ascii="GHEA Grapalat" w:hAnsi="GHEA Grapalat"/>
        </w:rPr>
        <w:t>М. П.</w:t>
      </w: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Pr="00B138F3" w:rsidRDefault="00A6672B" w:rsidP="00A6672B">
      <w:pPr>
        <w:widowControl w:val="0"/>
        <w:spacing w:after="160"/>
        <w:rPr>
          <w:rFonts w:ascii="GHEA Grapalat" w:hAnsi="GHEA Grapalat"/>
        </w:rPr>
      </w:pPr>
      <w:r w:rsidRPr="00B138F3">
        <w:rPr>
          <w:rFonts w:ascii="GHEA Grapalat" w:hAnsi="GHEA Grapalat"/>
        </w:rPr>
        <w:t xml:space="preserve">                                                                               </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A6672B" w:rsidRPr="00B138F3" w:rsidTr="00A5350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A6672B" w:rsidRPr="00B138F3" w:rsidTr="00A5350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A6672B" w:rsidRPr="00B138F3" w:rsidTr="00A5350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A6672B" w:rsidRPr="00B138F3" w:rsidTr="00A5350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002B3DD2">
              <w:rPr>
                <w:rFonts w:ascii="GHEA Grapalat" w:hAnsi="GHEA Grapalat"/>
              </w:rPr>
              <w:t>ГНО</w:t>
            </w:r>
            <w:r w:rsidRPr="004C2B7B">
              <w:rPr>
                <w:rFonts w:ascii="GHEA Grapalat" w:hAnsi="GHEA Grapalat"/>
              </w:rPr>
              <w:t xml:space="preserve"> </w:t>
            </w:r>
            <w:r w:rsidR="002B3DD2">
              <w:rPr>
                <w:rFonts w:ascii="GHEA Grapalat" w:hAnsi="GHEA Grapalat"/>
              </w:rPr>
              <w:t>«Специализированный детский дом Харберд»</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A6672B" w:rsidRPr="00B138F3" w:rsidTr="00A5350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5C51B4">
            <w:pPr>
              <w:widowControl w:val="0"/>
              <w:tabs>
                <w:tab w:val="left" w:pos="855"/>
              </w:tabs>
              <w:spacing w:after="16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p>
        </w:tc>
      </w:tr>
      <w:tr w:rsidR="00A6672B" w:rsidRPr="00B138F3" w:rsidTr="00A5350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5C51B4">
            <w:pPr>
              <w:widowControl w:val="0"/>
              <w:tabs>
                <w:tab w:val="left" w:pos="855"/>
              </w:tabs>
              <w:spacing w:after="16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p>
        </w:tc>
      </w:tr>
      <w:tr w:rsidR="00A6672B" w:rsidRPr="00B138F3" w:rsidTr="00A5350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5C51B4">
            <w:pPr>
              <w:widowControl w:val="0"/>
              <w:tabs>
                <w:tab w:val="left" w:pos="855"/>
              </w:tabs>
              <w:spacing w:after="16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A6672B" w:rsidRPr="00B138F3" w:rsidTr="00A53506">
        <w:trPr>
          <w:trHeight w:val="424"/>
        </w:trPr>
        <w:tc>
          <w:tcPr>
            <w:tcW w:w="10980" w:type="dxa"/>
            <w:gridSpan w:val="2"/>
            <w:tcBorders>
              <w:top w:val="single" w:sz="4" w:space="0" w:color="auto"/>
              <w:left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A6672B" w:rsidRPr="00B138F3" w:rsidTr="00A5350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A6672B" w:rsidRPr="00B138F3" w:rsidTr="00A5350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A6672B" w:rsidRPr="00B138F3" w:rsidTr="00A53506">
        <w:trPr>
          <w:trHeight w:val="2194"/>
        </w:trPr>
        <w:tc>
          <w:tcPr>
            <w:tcW w:w="5616" w:type="dxa"/>
            <w:tcBorders>
              <w:top w:val="nil"/>
              <w:left w:val="single" w:sz="4" w:space="0" w:color="auto"/>
              <w:bottom w:val="single" w:sz="4" w:space="0" w:color="auto"/>
              <w:right w:val="single" w:sz="4" w:space="0" w:color="auto"/>
            </w:tcBorders>
            <w:noWrap/>
            <w:vAlign w:val="bottom"/>
          </w:tcPr>
          <w:p w:rsidR="00A6672B" w:rsidRPr="00B138F3" w:rsidRDefault="00A6672B" w:rsidP="00A5350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jc w:val="right"/>
              <w:rPr>
                <w:rFonts w:ascii="GHEA Grapalat" w:hAnsi="GHEA Grapalat" w:cs="Tahoma"/>
              </w:rPr>
            </w:pPr>
            <w:r w:rsidRPr="00B138F3">
              <w:rPr>
                <w:rFonts w:ascii="GHEA Grapalat" w:hAnsi="GHEA Grapalat"/>
              </w:rPr>
              <w:t>/____________________/</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/____________________/</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A6672B" w:rsidRPr="00B138F3" w:rsidRDefault="00A6672B" w:rsidP="00A5350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A6672B" w:rsidRPr="00B138F3" w:rsidRDefault="00A6672B" w:rsidP="00A5350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/____________________/</w:t>
            </w:r>
          </w:p>
          <w:p w:rsidR="00A6672B" w:rsidRPr="00B138F3" w:rsidRDefault="00A6672B" w:rsidP="00A53506">
            <w:pPr>
              <w:widowControl w:val="0"/>
              <w:spacing w:after="160"/>
              <w:jc w:val="right"/>
              <w:rPr>
                <w:rFonts w:ascii="GHEA Grapalat" w:hAnsi="GHEA Grapalat" w:cs="Tahoma"/>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/____________________/</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A6672B" w:rsidRPr="00B138F3" w:rsidTr="00A53506">
        <w:trPr>
          <w:trHeight w:val="2194"/>
        </w:trPr>
        <w:tc>
          <w:tcPr>
            <w:tcW w:w="5616" w:type="dxa"/>
            <w:tcBorders>
              <w:top w:val="single" w:sz="4" w:space="0" w:color="auto"/>
              <w:left w:val="single" w:sz="4" w:space="0" w:color="auto"/>
              <w:right w:val="single" w:sz="4" w:space="0" w:color="auto"/>
            </w:tcBorders>
            <w:noWrap/>
            <w:vAlign w:val="bottom"/>
          </w:tcPr>
          <w:p w:rsidR="00A6672B" w:rsidRPr="00B138F3" w:rsidRDefault="00A6672B" w:rsidP="00A5350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A6672B" w:rsidRPr="00B138F3" w:rsidRDefault="00A6672B" w:rsidP="00A53506">
            <w:pPr>
              <w:widowControl w:val="0"/>
              <w:spacing w:after="160"/>
              <w:rPr>
                <w:rFonts w:ascii="GHEA Grapalat" w:hAnsi="GHEA Grapalat"/>
              </w:rPr>
            </w:pPr>
          </w:p>
          <w:p w:rsidR="00A6672B" w:rsidRPr="00B138F3" w:rsidRDefault="00A6672B" w:rsidP="00A53506">
            <w:pPr>
              <w:widowControl w:val="0"/>
              <w:jc w:val="right"/>
              <w:rPr>
                <w:rFonts w:ascii="GHEA Grapalat" w:hAnsi="GHEA Grapalat" w:cs="Tahoma"/>
              </w:rPr>
            </w:pPr>
            <w:r w:rsidRPr="00B138F3">
              <w:rPr>
                <w:rFonts w:ascii="GHEA Grapalat" w:hAnsi="GHEA Grapalat"/>
              </w:rPr>
              <w:t>/____________________/</w:t>
            </w:r>
          </w:p>
          <w:p w:rsidR="00A6672B" w:rsidRPr="00B138F3" w:rsidRDefault="00A6672B" w:rsidP="00A5350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A6672B" w:rsidRPr="00B138F3" w:rsidRDefault="00A6672B" w:rsidP="00A53506">
            <w:pPr>
              <w:widowControl w:val="0"/>
              <w:spacing w:after="160"/>
              <w:rPr>
                <w:rFonts w:ascii="GHEA Grapalat" w:hAnsi="GHEA Grapalat" w:cs="Tahoma"/>
              </w:rPr>
            </w:pPr>
          </w:p>
          <w:p w:rsidR="00A6672B" w:rsidRPr="00B138F3" w:rsidRDefault="00A6672B" w:rsidP="00A5350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A6672B" w:rsidRPr="00B138F3" w:rsidRDefault="00A6672B" w:rsidP="00A5350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A6672B" w:rsidRPr="00B138F3" w:rsidRDefault="00A6672B" w:rsidP="00A53506">
            <w:pPr>
              <w:widowControl w:val="0"/>
              <w:spacing w:after="160"/>
              <w:rPr>
                <w:rFonts w:ascii="GHEA Grapalat" w:hAnsi="GHEA Grapalat" w:cs="Tahoma"/>
              </w:rPr>
            </w:pPr>
          </w:p>
          <w:p w:rsidR="00A6672B" w:rsidRPr="00B138F3" w:rsidRDefault="00A6672B" w:rsidP="00A53506">
            <w:pPr>
              <w:widowControl w:val="0"/>
              <w:jc w:val="right"/>
              <w:rPr>
                <w:rFonts w:ascii="GHEA Grapalat" w:hAnsi="GHEA Grapalat" w:cs="Tahoma"/>
              </w:rPr>
            </w:pPr>
            <w:r w:rsidRPr="00B138F3">
              <w:rPr>
                <w:rFonts w:ascii="GHEA Grapalat" w:hAnsi="GHEA Grapalat"/>
              </w:rPr>
              <w:t>/____________________/</w:t>
            </w:r>
          </w:p>
          <w:p w:rsidR="00A6672B" w:rsidRPr="00B138F3" w:rsidRDefault="00A6672B" w:rsidP="00A5350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A6672B" w:rsidRPr="00B138F3" w:rsidRDefault="00A6672B" w:rsidP="00A53506">
            <w:pPr>
              <w:widowControl w:val="0"/>
              <w:spacing w:after="160"/>
              <w:rPr>
                <w:rFonts w:ascii="GHEA Grapalat" w:hAnsi="GHEA Grapalat" w:cs="Arial"/>
              </w:rPr>
            </w:pPr>
          </w:p>
        </w:tc>
      </w:tr>
      <w:tr w:rsidR="00A6672B" w:rsidRPr="00B138F3" w:rsidTr="00A53506">
        <w:trPr>
          <w:trHeight w:val="2194"/>
        </w:trPr>
        <w:tc>
          <w:tcPr>
            <w:tcW w:w="5616" w:type="dxa"/>
            <w:tcBorders>
              <w:top w:val="nil"/>
              <w:left w:val="single" w:sz="4" w:space="0" w:color="auto"/>
              <w:bottom w:val="single" w:sz="4" w:space="0" w:color="auto"/>
              <w:right w:val="single" w:sz="4" w:space="0" w:color="auto"/>
            </w:tcBorders>
            <w:noWrap/>
            <w:vAlign w:val="bottom"/>
          </w:tcPr>
          <w:p w:rsidR="00A6672B" w:rsidRPr="00B138F3" w:rsidRDefault="00A6672B" w:rsidP="00A5350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A6672B" w:rsidRPr="00B138F3" w:rsidRDefault="00A6672B" w:rsidP="00A5350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A6672B" w:rsidRPr="00B138F3" w:rsidRDefault="00A6672B" w:rsidP="00A53506">
            <w:pPr>
              <w:widowControl w:val="0"/>
              <w:spacing w:after="160"/>
              <w:rPr>
                <w:rFonts w:ascii="GHEA Grapalat" w:hAnsi="GHEA Grapalat"/>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A6672B" w:rsidRPr="00B138F3" w:rsidRDefault="00A6672B" w:rsidP="00A6672B">
      <w:pPr>
        <w:widowControl w:val="0"/>
        <w:spacing w:after="160"/>
        <w:jc w:val="center"/>
        <w:rPr>
          <w:rFonts w:ascii="GHEA Grapalat" w:hAnsi="GHEA Grapalat" w:cs="Sylfaen"/>
        </w:rPr>
      </w:pPr>
    </w:p>
    <w:p w:rsidR="00A6672B" w:rsidRPr="00B138F3" w:rsidRDefault="00A6672B" w:rsidP="00A6672B">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A6672B" w:rsidRPr="00B138F3" w:rsidRDefault="00A6672B" w:rsidP="00A6672B">
      <w:pPr>
        <w:rPr>
          <w:rFonts w:ascii="GHEA Grapalat" w:hAnsi="GHEA Grapalat" w:cs="Sylfaen"/>
        </w:rPr>
      </w:pPr>
      <w:r w:rsidRPr="00B138F3">
        <w:rPr>
          <w:rFonts w:ascii="GHEA Grapalat" w:hAnsi="GHEA Grapalat" w:cs="Sylfaen"/>
        </w:rPr>
        <w:br w:type="page"/>
      </w:r>
    </w:p>
    <w:p w:rsidR="00A6672B" w:rsidRPr="00B138F3" w:rsidRDefault="00A6672B" w:rsidP="00A6672B">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A6672B" w:rsidRPr="00B138F3" w:rsidTr="00A5350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A6672B" w:rsidRPr="00B138F3" w:rsidTr="00A5350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Del="0010680B"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A6672B" w:rsidRPr="00B138F3" w:rsidRDefault="00A6672B" w:rsidP="00A5350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bl>
    <w:p w:rsidR="00A6672B" w:rsidRPr="00B138F3" w:rsidRDefault="00A6672B" w:rsidP="00A6672B">
      <w:pPr>
        <w:widowControl w:val="0"/>
        <w:spacing w:after="160"/>
        <w:ind w:left="567" w:right="565"/>
        <w:jc w:val="center"/>
        <w:rPr>
          <w:rFonts w:ascii="GHEA Grapalat" w:hAnsi="GHEA Grapalat"/>
          <w:b/>
        </w:rPr>
      </w:pPr>
    </w:p>
    <w:p w:rsidR="00A6672B" w:rsidRDefault="00A6672B" w:rsidP="00B46D58">
      <w:pPr>
        <w:pStyle w:val="31"/>
        <w:widowControl w:val="0"/>
        <w:spacing w:after="160" w:line="240" w:lineRule="auto"/>
        <w:jc w:val="right"/>
        <w:rPr>
          <w:rFonts w:ascii="GHEA Grapalat" w:hAnsi="GHEA Grapalat"/>
          <w:b/>
          <w:sz w:val="24"/>
          <w:szCs w:val="24"/>
        </w:rPr>
      </w:pPr>
    </w:p>
    <w:p w:rsidR="00A6672B" w:rsidRPr="00B138F3" w:rsidRDefault="00A6672B" w:rsidP="00A6672B">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Приложение № 6</w:t>
      </w:r>
    </w:p>
    <w:p w:rsidR="009C70D7" w:rsidRPr="00D967B8" w:rsidRDefault="009C70D7" w:rsidP="009C70D7">
      <w:pPr>
        <w:pStyle w:val="31"/>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sidR="00CB471D">
        <w:rPr>
          <w:rFonts w:ascii="GHEA Grapalat" w:hAnsi="GHEA Grapalat"/>
          <w:b/>
          <w:sz w:val="24"/>
          <w:szCs w:val="24"/>
        </w:rPr>
        <w:t>ХММ-GHAPDzB-26/02</w:t>
      </w:r>
    </w:p>
    <w:p w:rsidR="00A6672B" w:rsidRPr="00B138F3" w:rsidRDefault="00A6672B" w:rsidP="00A6672B">
      <w:pPr>
        <w:widowControl w:val="0"/>
        <w:spacing w:after="160"/>
        <w:ind w:left="-142" w:firstLine="142"/>
        <w:jc w:val="center"/>
        <w:rPr>
          <w:rFonts w:ascii="GHEA Grapalat" w:hAnsi="GHEA Grapalat"/>
          <w:i/>
        </w:rPr>
      </w:pPr>
    </w:p>
    <w:p w:rsidR="00A6672B" w:rsidRPr="00B138F3" w:rsidRDefault="00A6672B" w:rsidP="00A6672B">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A6672B" w:rsidRPr="00B138F3" w:rsidRDefault="00A6672B" w:rsidP="00A6672B">
      <w:pPr>
        <w:widowControl w:val="0"/>
        <w:spacing w:after="160"/>
        <w:ind w:left="-142" w:firstLine="142"/>
        <w:jc w:val="center"/>
        <w:rPr>
          <w:rFonts w:ascii="GHEA Grapalat" w:hAnsi="GHEA Grapalat" w:cs="Times Armenian"/>
          <w:b/>
        </w:rPr>
      </w:pPr>
      <w:r w:rsidRPr="00B138F3">
        <w:rPr>
          <w:rFonts w:ascii="GHEA Grapalat" w:hAnsi="GHEA Grapalat"/>
          <w:b/>
        </w:rPr>
        <w:t xml:space="preserve">ПОСТАВКИ ТОВАРА </w:t>
      </w:r>
    </w:p>
    <w:p w:rsidR="00A6672B" w:rsidRPr="00D967B8" w:rsidRDefault="00A6672B" w:rsidP="00A6672B">
      <w:pPr>
        <w:widowControl w:val="0"/>
        <w:spacing w:after="160"/>
        <w:ind w:left="-142" w:firstLine="142"/>
        <w:jc w:val="center"/>
        <w:rPr>
          <w:rFonts w:ascii="GHEA Grapalat" w:hAnsi="GHEA Grapalat" w:cs="Sylfaen"/>
        </w:rPr>
      </w:pPr>
      <w:r w:rsidRPr="00B138F3">
        <w:rPr>
          <w:rFonts w:ascii="GHEA Grapalat" w:hAnsi="GHEA Grapalat"/>
          <w:b/>
        </w:rPr>
        <w:t xml:space="preserve">№ </w:t>
      </w:r>
      <w:r w:rsidR="00CB471D">
        <w:rPr>
          <w:rFonts w:ascii="GHEA Grapalat" w:hAnsi="GHEA Grapalat"/>
          <w:b/>
        </w:rPr>
        <w:t>ХММ-GHAPDzB-26/02</w:t>
      </w:r>
    </w:p>
    <w:p w:rsidR="00A6672B" w:rsidRPr="00FD14D7" w:rsidRDefault="00A6672B" w:rsidP="00A6672B">
      <w:pPr>
        <w:widowControl w:val="0"/>
        <w:spacing w:after="160"/>
        <w:jc w:val="center"/>
        <w:rPr>
          <w:rFonts w:ascii="GHEA Grapalat" w:hAnsi="GHEA Grapalat" w:cs="Sylfaen"/>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A6672B" w:rsidRPr="00B138F3" w:rsidTr="00A53506">
        <w:tc>
          <w:tcPr>
            <w:tcW w:w="4643" w:type="dxa"/>
          </w:tcPr>
          <w:p w:rsidR="00A6672B" w:rsidRPr="00FD12BC" w:rsidRDefault="00A6672B" w:rsidP="00A53506">
            <w:pPr>
              <w:widowControl w:val="0"/>
              <w:spacing w:after="160"/>
              <w:rPr>
                <w:rFonts w:ascii="GHEA Grapalat" w:hAnsi="GHEA Grapalat" w:cs="Sylfaen"/>
                <w:lang w:val="en-US"/>
              </w:rPr>
            </w:pPr>
            <w:r w:rsidRPr="00FD14D7">
              <w:rPr>
                <w:rFonts w:ascii="GHEA Grapalat" w:hAnsi="GHEA Grapalat"/>
              </w:rPr>
              <w:tab/>
            </w:r>
            <w:r w:rsidRPr="00B138F3">
              <w:rPr>
                <w:rFonts w:ascii="GHEA Grapalat" w:hAnsi="GHEA Grapalat"/>
              </w:rPr>
              <w:t>г</w:t>
            </w:r>
            <w:r>
              <w:rPr>
                <w:rFonts w:ascii="GHEA Grapalat" w:hAnsi="GHEA Grapalat"/>
                <w:lang w:val="en-US"/>
              </w:rPr>
              <w:t xml:space="preserve"> Ереван</w:t>
            </w:r>
          </w:p>
        </w:tc>
        <w:tc>
          <w:tcPr>
            <w:tcW w:w="4643" w:type="dxa"/>
          </w:tcPr>
          <w:p w:rsidR="00A6672B" w:rsidRPr="00B138F3" w:rsidRDefault="00A6672B" w:rsidP="00A53506">
            <w:pPr>
              <w:widowControl w:val="0"/>
              <w:spacing w:after="160"/>
              <w:jc w:val="right"/>
              <w:rPr>
                <w:rFonts w:ascii="GHEA Grapalat" w:hAnsi="GHEA Grapalat" w:cs="Sylfaen"/>
                <w:lang w:val="en-US"/>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t xml:space="preserve"> </w:t>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p>
        </w:tc>
      </w:tr>
    </w:tbl>
    <w:p w:rsidR="00A6672B" w:rsidRPr="00B138F3" w:rsidRDefault="00A6672B" w:rsidP="00A6672B">
      <w:pPr>
        <w:widowControl w:val="0"/>
        <w:tabs>
          <w:tab w:val="left" w:pos="720"/>
          <w:tab w:val="left" w:pos="1440"/>
          <w:tab w:val="left" w:pos="8865"/>
        </w:tabs>
        <w:spacing w:after="160"/>
        <w:jc w:val="center"/>
        <w:rPr>
          <w:rFonts w:ascii="GHEA Grapalat" w:hAnsi="GHEA Grapalat" w:cs="Sylfaen"/>
        </w:rPr>
      </w:pPr>
    </w:p>
    <w:p w:rsidR="00A6672B" w:rsidRPr="00B138F3" w:rsidRDefault="00A6672B" w:rsidP="00A6672B">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A6672B" w:rsidRDefault="00A6672B" w:rsidP="00A6672B">
      <w:pPr>
        <w:widowControl w:val="0"/>
        <w:spacing w:after="160"/>
        <w:ind w:firstLine="709"/>
        <w:jc w:val="both"/>
        <w:rPr>
          <w:rFonts w:ascii="GHEA Grapalat" w:hAnsi="GHEA Grapalat" w:cs="Sylfaen"/>
          <w:b/>
        </w:rPr>
      </w:pPr>
    </w:p>
    <w:p w:rsidR="00A6672B" w:rsidRPr="00B138F3" w:rsidRDefault="00A6672B" w:rsidP="00A6672B">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9C70D7" w:rsidRDefault="009C70D7" w:rsidP="009C70D7">
      <w:pPr>
        <w:widowControl w:val="0"/>
        <w:tabs>
          <w:tab w:val="left" w:pos="1134"/>
        </w:tabs>
        <w:spacing w:after="160" w:line="360" w:lineRule="auto"/>
        <w:ind w:firstLine="567"/>
        <w:jc w:val="both"/>
        <w:rPr>
          <w:rFonts w:ascii="GHEA Grapalat" w:hAnsi="GHEA Grapalat"/>
        </w:rPr>
      </w:pPr>
      <w:r w:rsidRPr="007F0044">
        <w:rPr>
          <w:rFonts w:ascii="GHEA Grapalat" w:hAnsi="GHEA Grapalat"/>
          <w:spacing w:val="-4"/>
        </w:rPr>
        <w:t>1.1.</w:t>
      </w:r>
      <w:r w:rsidRPr="007F0044">
        <w:rPr>
          <w:rFonts w:ascii="GHEA Grapalat" w:hAnsi="GHEA Grapalat"/>
          <w:spacing w:val="-4"/>
        </w:rPr>
        <w:tab/>
        <w:t>Продавец обязуется в установленном настоящим Договором (далее — договор) порядке, объемах, сроки и по адресу поставить Покупателю товар</w:t>
      </w:r>
      <w:r w:rsidRPr="00016450">
        <w:rPr>
          <w:rFonts w:ascii="GHEA Grapalat" w:hAnsi="GHEA Grapalat"/>
        </w:rPr>
        <w:t xml:space="preserve"> (далее — товар), предусмотренный Технической характеристикой-графиком закупки, являющейся Приложением № 1 к договору, а Покупатель обязуется при</w:t>
      </w:r>
      <w:r>
        <w:rPr>
          <w:rFonts w:ascii="GHEA Grapalat" w:hAnsi="GHEA Grapalat"/>
        </w:rPr>
        <w:t>нять товар и заплатить за него.</w:t>
      </w:r>
    </w:p>
    <w:p w:rsidR="009C70D7" w:rsidRDefault="009C70D7" w:rsidP="009C70D7">
      <w:pPr>
        <w:widowControl w:val="0"/>
        <w:tabs>
          <w:tab w:val="left" w:pos="1134"/>
        </w:tabs>
        <w:spacing w:after="160" w:line="360" w:lineRule="auto"/>
        <w:ind w:firstLine="567"/>
        <w:jc w:val="both"/>
        <w:rPr>
          <w:rFonts w:ascii="GHEA Grapalat" w:hAnsi="GHEA Grapalat"/>
        </w:rPr>
      </w:pPr>
      <w:r w:rsidRPr="00BF078C">
        <w:rPr>
          <w:rFonts w:ascii="Sylfaen" w:hAnsi="Sylfaen"/>
          <w:szCs w:val="22"/>
        </w:rPr>
        <w:t>1.</w:t>
      </w:r>
      <w:r w:rsidRPr="00FD14D7">
        <w:rPr>
          <w:rFonts w:ascii="Sylfaen" w:hAnsi="Sylfaen"/>
          <w:szCs w:val="22"/>
        </w:rPr>
        <w:t>2</w:t>
      </w:r>
      <w:r w:rsidRPr="00C90F08">
        <w:rPr>
          <w:rFonts w:ascii="Sylfaen" w:hAnsi="Sylfaen"/>
          <w:sz w:val="20"/>
          <w:szCs w:val="22"/>
        </w:rPr>
        <w:t xml:space="preserve"> </w:t>
      </w:r>
      <w:r w:rsidRPr="00C90F08">
        <w:rPr>
          <w:rFonts w:ascii="GHEA Grapalat" w:hAnsi="GHEA Grapalat"/>
        </w:rPr>
        <w:t xml:space="preserve">Поставка производиться на основании заявки товара от Покупателя, согласно количеству заказа. Срок первого этапа поставки товара устанавливаться в </w:t>
      </w:r>
      <w:r w:rsidRPr="00FD14D7">
        <w:rPr>
          <w:rFonts w:ascii="GHEA Grapalat" w:hAnsi="GHEA Grapalat"/>
        </w:rPr>
        <w:t>2</w:t>
      </w:r>
      <w:r w:rsidRPr="00C90F08">
        <w:rPr>
          <w:rFonts w:ascii="GHEA Grapalat" w:hAnsi="GHEA Grapalat"/>
        </w:rPr>
        <w:t>0 календарных дней, расчет срока которого осуществляется со деня  вступления в силу предусмотренных договором условий прав и обязанностей сторон, если только выбранный участник не согласен доставить товар в более короткий срок. На следующих этапах сроки поставки осуществляется не позднее 5 рабочих дней с даты подачи заявки.</w:t>
      </w:r>
    </w:p>
    <w:p w:rsidR="009C70D7" w:rsidRPr="00C90F08" w:rsidRDefault="009C70D7" w:rsidP="009C70D7">
      <w:pPr>
        <w:widowControl w:val="0"/>
        <w:tabs>
          <w:tab w:val="left" w:pos="1134"/>
        </w:tabs>
        <w:spacing w:after="160" w:line="360" w:lineRule="auto"/>
        <w:jc w:val="both"/>
        <w:rPr>
          <w:rFonts w:ascii="GHEA Grapalat" w:hAnsi="GHEA Grapalat" w:cs="Times Armenian"/>
        </w:rPr>
      </w:pPr>
      <w:r w:rsidRPr="00C90F08">
        <w:rPr>
          <w:rFonts w:ascii="GHEA Grapalat" w:hAnsi="GHEA Grapalat" w:cs="Times Armenian"/>
        </w:rPr>
        <w:t xml:space="preserve">    1,</w:t>
      </w:r>
      <w:r w:rsidRPr="00FD14D7">
        <w:rPr>
          <w:rFonts w:ascii="GHEA Grapalat" w:hAnsi="GHEA Grapalat" w:cs="Times Armenian"/>
        </w:rPr>
        <w:t>3</w:t>
      </w:r>
      <w:r w:rsidRPr="00C90F08">
        <w:rPr>
          <w:rFonts w:ascii="GHEA Grapalat" w:hAnsi="GHEA Grapalat" w:cs="Times Armenian"/>
        </w:rPr>
        <w:t xml:space="preserve">  Продавец товар доставляет на склад покупателя, расположенный в г. Ереван, ул Масис 102.</w:t>
      </w:r>
    </w:p>
    <w:p w:rsidR="00A6672B" w:rsidRPr="00B138F3" w:rsidRDefault="00A6672B" w:rsidP="00A6672B">
      <w:pPr>
        <w:widowControl w:val="0"/>
        <w:spacing w:after="160"/>
        <w:ind w:firstLine="709"/>
        <w:jc w:val="both"/>
        <w:rPr>
          <w:rFonts w:ascii="GHEA Grapalat" w:hAnsi="GHEA Grapalat" w:cs="Times Armenian"/>
        </w:rPr>
      </w:pPr>
    </w:p>
    <w:p w:rsidR="00A6672B" w:rsidRPr="00B138F3" w:rsidRDefault="00A6672B" w:rsidP="00A6672B">
      <w:pPr>
        <w:widowControl w:val="0"/>
        <w:spacing w:after="160"/>
        <w:jc w:val="center"/>
        <w:rPr>
          <w:rFonts w:ascii="GHEA Grapalat" w:hAnsi="GHEA Grapalat"/>
          <w:b/>
        </w:rPr>
      </w:pPr>
      <w:r w:rsidRPr="00B138F3">
        <w:rPr>
          <w:rFonts w:ascii="GHEA Grapalat" w:hAnsi="GHEA Grapalat"/>
          <w:b/>
        </w:rPr>
        <w:lastRenderedPageBreak/>
        <w:t>2.ПРАВА И ОБЯЗАННОСТИ СТОРОН</w:t>
      </w:r>
    </w:p>
    <w:p w:rsidR="00A6672B" w:rsidRPr="00B138F3" w:rsidRDefault="00A6672B" w:rsidP="00A6672B">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Pr="00C90F08">
        <w:rPr>
          <w:rFonts w:ascii="GHEA Grapalat" w:hAnsi="GHEA Grapalat"/>
        </w:rPr>
        <w:t>7</w:t>
      </w:r>
      <w:r w:rsidRPr="00B138F3">
        <w:rPr>
          <w:rFonts w:ascii="GHEA Grapalat" w:hAnsi="GHEA Grapalat"/>
        </w:rPr>
        <w:t xml:space="preserve"> дней.</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возмещения расходов, произведенных им по причине ненадлежащего качества товара;</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lastRenderedPageBreak/>
        <w:t>2.1.7.1.</w:t>
      </w:r>
      <w:r w:rsidRPr="00B138F3">
        <w:rPr>
          <w:rFonts w:ascii="GHEA Grapalat" w:hAnsi="GHEA Grapalat"/>
        </w:rPr>
        <w:tab/>
        <w:t>Нарушение договора Продавцом считается существенным, если:</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сроки поставки товара нарушены более чем на </w:t>
      </w:r>
      <w:r w:rsidRPr="00C90F08">
        <w:rPr>
          <w:rFonts w:ascii="GHEA Grapalat" w:hAnsi="GHEA Grapalat"/>
        </w:rPr>
        <w:t>7</w:t>
      </w:r>
      <w:r w:rsidRPr="00B138F3">
        <w:rPr>
          <w:rFonts w:ascii="GHEA Grapalat" w:hAnsi="GHEA Grapalat"/>
        </w:rPr>
        <w:t xml:space="preserve"> дней;</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rsidR="00A6672B" w:rsidRPr="00B138F3" w:rsidRDefault="00A6672B" w:rsidP="00A6672B">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A6672B" w:rsidRPr="00B138F3" w:rsidRDefault="00A6672B" w:rsidP="00A6672B">
      <w:pPr>
        <w:widowControl w:val="0"/>
        <w:tabs>
          <w:tab w:val="left" w:pos="1276"/>
        </w:tabs>
        <w:spacing w:after="160"/>
        <w:ind w:firstLine="567"/>
        <w:jc w:val="both"/>
        <w:rPr>
          <w:rFonts w:ascii="GHEA Grapalat" w:hAnsi="GHEA Grapalat"/>
          <w:b/>
        </w:rPr>
      </w:pPr>
      <w:r w:rsidRPr="00B138F3">
        <w:rPr>
          <w:rFonts w:ascii="GHEA Grapalat" w:hAnsi="GHEA Grapalat"/>
          <w:b/>
        </w:rPr>
        <w:t>2.3.</w:t>
      </w:r>
      <w:r w:rsidRPr="00B138F3">
        <w:rPr>
          <w:rFonts w:ascii="GHEA Grapalat" w:hAnsi="GHEA Grapalat"/>
          <w:b/>
        </w:rPr>
        <w:tab/>
        <w:t>Продавец имеет право:</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A6672B" w:rsidRPr="00B138F3" w:rsidRDefault="00A6672B" w:rsidP="00A6672B">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rsidR="00A6672B" w:rsidRPr="00B138F3" w:rsidRDefault="00A6672B" w:rsidP="00A6672B">
      <w:pPr>
        <w:widowControl w:val="0"/>
        <w:tabs>
          <w:tab w:val="left" w:pos="1134"/>
        </w:tabs>
        <w:spacing w:after="160"/>
        <w:ind w:firstLine="567"/>
        <w:jc w:val="both"/>
        <w:rPr>
          <w:rFonts w:ascii="GHEA Grapalat" w:hAnsi="GHEA Grapalat"/>
          <w:b/>
        </w:rPr>
      </w:pPr>
      <w:r w:rsidRPr="00B138F3">
        <w:rPr>
          <w:rFonts w:ascii="GHEA Grapalat" w:hAnsi="GHEA Grapalat"/>
          <w:b/>
        </w:rPr>
        <w:t>2.4.</w:t>
      </w:r>
      <w:r w:rsidRPr="00B138F3">
        <w:rPr>
          <w:rFonts w:ascii="GHEA Grapalat" w:hAnsi="GHEA Grapalat"/>
          <w:b/>
        </w:rPr>
        <w:tab/>
        <w:t>Продавец обязан:</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A6672B" w:rsidRPr="00B138F3" w:rsidRDefault="00A6672B" w:rsidP="00A6672B">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A6672B" w:rsidRPr="00B138F3" w:rsidRDefault="00A6672B" w:rsidP="00A6672B">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af6"/>
          <w:rFonts w:ascii="GHEA Grapalat" w:hAnsi="GHEA Grapalat"/>
        </w:rPr>
        <w:footnoteReference w:customMarkFollows="1" w:id="13"/>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A6672B" w:rsidRPr="00B138F3" w:rsidRDefault="00A6672B" w:rsidP="00A6672B">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A6672B" w:rsidRPr="00016450" w:rsidRDefault="00A6672B" w:rsidP="00A6672B">
      <w:pPr>
        <w:widowControl w:val="0"/>
        <w:tabs>
          <w:tab w:val="left" w:pos="1134"/>
        </w:tabs>
        <w:spacing w:after="160" w:line="360" w:lineRule="auto"/>
        <w:ind w:firstLine="567"/>
        <w:jc w:val="both"/>
        <w:rPr>
          <w:rFonts w:ascii="GHEA Grapalat" w:hAnsi="GHEA Grapalat"/>
        </w:rPr>
      </w:pPr>
      <w:r w:rsidRPr="00016450">
        <w:rPr>
          <w:rFonts w:ascii="GHEA Grapalat" w:hAnsi="GHEA Grapalat"/>
        </w:rPr>
        <w:t>3.</w:t>
      </w:r>
      <w:r w:rsidRPr="00C90F08">
        <w:rPr>
          <w:rFonts w:ascii="GHEA Grapalat" w:hAnsi="GHEA Grapalat"/>
        </w:rPr>
        <w:t>2</w:t>
      </w:r>
      <w:r w:rsidRPr="006C6AFF">
        <w:rPr>
          <w:rFonts w:ascii="GHEA Grapalat" w:hAnsi="GHEA Grapalat"/>
        </w:rPr>
        <w:t>.</w:t>
      </w:r>
      <w:r w:rsidRPr="006C6AFF">
        <w:rPr>
          <w:rFonts w:ascii="GHEA Grapalat" w:hAnsi="GHEA Grapalat"/>
        </w:rPr>
        <w:tab/>
      </w:r>
      <w:r w:rsidRPr="00016450">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приема-передачи</w:t>
      </w:r>
      <w:r w:rsidRPr="00C90F08">
        <w:rPr>
          <w:rFonts w:ascii="GHEA Grapalat" w:hAnsi="GHEA Grapalat"/>
        </w:rPr>
        <w:t>.</w:t>
      </w:r>
      <w:r w:rsidRPr="00016450">
        <w:rPr>
          <w:rFonts w:ascii="GHEA Grapalat" w:hAnsi="GHEA Grapalat"/>
        </w:rPr>
        <w:t xml:space="preserve">  </w:t>
      </w:r>
      <w:r w:rsidRPr="007F5FB4">
        <w:rPr>
          <w:rFonts w:ascii="GHEA Grapalat" w:hAnsi="GHEA Grapalat"/>
        </w:rPr>
        <w:t>Оплата производится в течени</w:t>
      </w:r>
      <w:r w:rsidRPr="00C90F08">
        <w:rPr>
          <w:rFonts w:ascii="GHEA Grapalat" w:hAnsi="GHEA Grapalat"/>
        </w:rPr>
        <w:t>и</w:t>
      </w:r>
      <w:r w:rsidRPr="007F5FB4">
        <w:rPr>
          <w:rFonts w:ascii="GHEA Grapalat" w:hAnsi="GHEA Grapalat"/>
        </w:rPr>
        <w:t xml:space="preserve"> </w:t>
      </w:r>
      <w:r w:rsidRPr="006C510D">
        <w:rPr>
          <w:rFonts w:ascii="GHEA Grapalat" w:hAnsi="GHEA Grapalat"/>
        </w:rPr>
        <w:t>5</w:t>
      </w:r>
      <w:r w:rsidRPr="007F5FB4">
        <w:rPr>
          <w:rFonts w:ascii="GHEA Grapalat" w:hAnsi="GHEA Grapalat"/>
        </w:rPr>
        <w:t xml:space="preserve"> (</w:t>
      </w:r>
      <w:r w:rsidRPr="006C510D">
        <w:rPr>
          <w:rFonts w:ascii="GHEA Grapalat" w:hAnsi="GHEA Grapalat"/>
        </w:rPr>
        <w:t>пя</w:t>
      </w:r>
      <w:r w:rsidRPr="007F5FB4">
        <w:rPr>
          <w:rFonts w:ascii="GHEA Grapalat" w:hAnsi="GHEA Grapalat"/>
        </w:rPr>
        <w:t xml:space="preserve">ти) </w:t>
      </w:r>
      <w:r w:rsidRPr="006C510D">
        <w:rPr>
          <w:rFonts w:ascii="GHEA Grapalat" w:hAnsi="GHEA Grapalat"/>
        </w:rPr>
        <w:t>рабочих</w:t>
      </w:r>
      <w:r w:rsidRPr="007F5FB4">
        <w:rPr>
          <w:rFonts w:ascii="GHEA Grapalat" w:hAnsi="GHEA Grapalat"/>
        </w:rPr>
        <w:t xml:space="preserve"> дней </w:t>
      </w:r>
      <w:r w:rsidRPr="0095542C">
        <w:rPr>
          <w:rFonts w:ascii="GHEA Grapalat" w:hAnsi="GHEA Grapalat"/>
        </w:rPr>
        <w:t xml:space="preserve">с момента принятия </w:t>
      </w:r>
      <w:r w:rsidRPr="007F5FB4">
        <w:rPr>
          <w:rFonts w:ascii="GHEA Grapalat" w:hAnsi="GHEA Grapalat"/>
        </w:rPr>
        <w:t>товара</w:t>
      </w:r>
      <w:r w:rsidRPr="0095542C">
        <w:rPr>
          <w:rFonts w:ascii="GHEA Grapalat" w:hAnsi="GHEA Grapalat"/>
        </w:rPr>
        <w:t xml:space="preserve"> </w:t>
      </w:r>
      <w:r w:rsidRPr="00E952A4">
        <w:rPr>
          <w:rFonts w:ascii="GHEA Grapalat" w:hAnsi="GHEA Grapalat"/>
        </w:rPr>
        <w:t>П</w:t>
      </w:r>
      <w:r w:rsidRPr="0095542C">
        <w:rPr>
          <w:rFonts w:ascii="GHEA Grapalat" w:hAnsi="GHEA Grapalat"/>
        </w:rPr>
        <w:t>окупателем</w:t>
      </w:r>
      <w:r w:rsidRPr="00016450">
        <w:rPr>
          <w:rFonts w:ascii="GHEA Grapalat" w:hAnsi="GHEA Grapalat"/>
        </w:rPr>
        <w:t xml:space="preserve">(Приложение № </w:t>
      </w:r>
      <w:r w:rsidRPr="00C90F08">
        <w:rPr>
          <w:rFonts w:ascii="GHEA Grapalat" w:hAnsi="GHEA Grapalat"/>
        </w:rPr>
        <w:t>2</w:t>
      </w:r>
      <w:r w:rsidRPr="00016450">
        <w:rPr>
          <w:rFonts w:ascii="GHEA Grapalat" w:hAnsi="GHEA Grapalat"/>
        </w:rPr>
        <w:t>)</w:t>
      </w:r>
      <w:r w:rsidRPr="007F5FB4">
        <w:rPr>
          <w:rFonts w:ascii="GHEA Grapalat" w:hAnsi="GHEA Grapalat"/>
        </w:rPr>
        <w:t>.</w:t>
      </w:r>
    </w:p>
    <w:p w:rsidR="00A6672B" w:rsidRPr="00B138F3" w:rsidRDefault="00A6672B" w:rsidP="00A6672B">
      <w:pPr>
        <w:widowControl w:val="0"/>
        <w:spacing w:after="160"/>
        <w:ind w:firstLine="720"/>
        <w:jc w:val="both"/>
        <w:rPr>
          <w:rFonts w:ascii="GHEA Grapalat" w:hAnsi="GHEA Grapalat" w:cs="Sylfaen"/>
          <w:i/>
          <w:u w:val="single"/>
          <w:lang w:val="hy-AM"/>
        </w:rPr>
      </w:pPr>
    </w:p>
    <w:p w:rsidR="00A6672B" w:rsidRPr="00B138F3" w:rsidRDefault="00A6672B" w:rsidP="00A6672B">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A6672B" w:rsidRPr="00BE51DD"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 xml:space="preserve">Продавец гарантирует соответствие качества поставленного товара </w:t>
      </w:r>
      <w:r w:rsidRPr="00B138F3">
        <w:rPr>
          <w:rFonts w:ascii="GHEA Grapalat" w:hAnsi="GHEA Grapalat"/>
        </w:rPr>
        <w:lastRenderedPageBreak/>
        <w:t>требованиям государственного стандарта.</w:t>
      </w:r>
    </w:p>
    <w:p w:rsidR="00A6672B" w:rsidRDefault="00A6672B" w:rsidP="00A6672B">
      <w:pPr>
        <w:widowControl w:val="0"/>
        <w:tabs>
          <w:tab w:val="left" w:pos="1134"/>
        </w:tabs>
        <w:spacing w:after="160"/>
        <w:ind w:firstLine="567"/>
        <w:jc w:val="both"/>
        <w:rPr>
          <w:rFonts w:ascii="GHEA Grapalat" w:hAnsi="GHEA Grapalat" w:cs="Sylfaen"/>
        </w:rPr>
      </w:pPr>
      <w:r>
        <w:rPr>
          <w:rFonts w:ascii="GHEA Grapalat" w:hAnsi="GHEA Grapalat"/>
        </w:rPr>
        <w:t>4.2.</w:t>
      </w:r>
      <w:r>
        <w:rPr>
          <w:rFonts w:ascii="GHEA Grapalat" w:hAnsi="GHEA Grapalat"/>
        </w:rPr>
        <w:tab/>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rsidR="00A6672B" w:rsidRPr="00BE51DD" w:rsidRDefault="00A6672B" w:rsidP="00A6672B">
      <w:pPr>
        <w:widowControl w:val="0"/>
        <w:tabs>
          <w:tab w:val="left" w:pos="1134"/>
        </w:tabs>
        <w:spacing w:after="160"/>
        <w:ind w:firstLine="567"/>
        <w:jc w:val="both"/>
        <w:rPr>
          <w:rFonts w:ascii="GHEA Grapalat" w:hAnsi="GHEA Grapalat"/>
        </w:rPr>
      </w:pPr>
    </w:p>
    <w:p w:rsidR="00A6672B" w:rsidRPr="00B138F3" w:rsidRDefault="00A6672B" w:rsidP="00A6672B">
      <w:pPr>
        <w:widowControl w:val="0"/>
        <w:spacing w:after="160"/>
        <w:jc w:val="center"/>
        <w:rPr>
          <w:rFonts w:ascii="GHEA Grapalat" w:hAnsi="GHEA Grapalat"/>
          <w:b/>
        </w:rPr>
      </w:pPr>
      <w:r w:rsidRPr="00B138F3">
        <w:rPr>
          <w:rFonts w:ascii="GHEA Grapalat" w:hAnsi="GHEA Grapalat"/>
          <w:b/>
        </w:rPr>
        <w:t>5. ПЕРЕДАЧА И ПРИЕМ ТОВАРА</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A6672B" w:rsidRDefault="00A6672B" w:rsidP="00A6672B">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Pr="00C90F08">
        <w:rPr>
          <w:rFonts w:ascii="GHEA Grapalat" w:hAnsi="GHEA Grapalat"/>
        </w:rPr>
        <w:t xml:space="preserve">2 </w:t>
      </w:r>
      <w:r>
        <w:rPr>
          <w:rFonts w:ascii="GHEA Grapalat" w:hAnsi="GHEA Grapalat"/>
        </w:rPr>
        <w:t xml:space="preserve">экземпляр акта приема-передачи (Приложение № 3). </w:t>
      </w:r>
    </w:p>
    <w:p w:rsidR="00A6672B" w:rsidRDefault="00A6672B" w:rsidP="00A6672B">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A6672B" w:rsidRDefault="00A6672B" w:rsidP="00A6672B">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A6672B" w:rsidRDefault="00A6672B" w:rsidP="00A6672B">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A6672B"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 xml:space="preserve">Покупатель в течение </w:t>
      </w:r>
      <w:r w:rsidRPr="00F72AE6">
        <w:rPr>
          <w:rFonts w:ascii="GHEA Grapalat" w:hAnsi="GHEA Grapalat"/>
        </w:rPr>
        <w:t>20</w:t>
      </w:r>
      <w:r>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A6672B" w:rsidRDefault="00A6672B" w:rsidP="00A6672B">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A6672B" w:rsidRDefault="00A6672B" w:rsidP="00A6672B">
      <w:pPr>
        <w:widowControl w:val="0"/>
        <w:tabs>
          <w:tab w:val="left" w:pos="1134"/>
        </w:tabs>
        <w:spacing w:after="160"/>
        <w:ind w:firstLine="567"/>
        <w:jc w:val="both"/>
        <w:rPr>
          <w:rFonts w:ascii="GHEA Grapalat" w:hAnsi="GHEA Grapalat"/>
        </w:rPr>
      </w:pPr>
    </w:p>
    <w:p w:rsidR="00A6672B" w:rsidRPr="00B138F3" w:rsidRDefault="00A6672B" w:rsidP="00A6672B">
      <w:pPr>
        <w:widowControl w:val="0"/>
        <w:spacing w:after="160"/>
        <w:jc w:val="center"/>
        <w:rPr>
          <w:rFonts w:ascii="GHEA Grapalat" w:hAnsi="GHEA Grapalat"/>
          <w:b/>
        </w:rPr>
      </w:pPr>
      <w:r w:rsidRPr="00B138F3">
        <w:rPr>
          <w:rFonts w:ascii="GHEA Grapalat" w:hAnsi="GHEA Grapalat"/>
          <w:b/>
        </w:rPr>
        <w:t>6. ОТВЕТСТВЕННОСТЬ СТОРОН</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 xml:space="preserve">пункте </w:t>
      </w:r>
      <w:r w:rsidRPr="00B138F3">
        <w:rPr>
          <w:rFonts w:ascii="GHEA Grapalat" w:hAnsi="GHEA Grapalat"/>
        </w:rPr>
        <w:lastRenderedPageBreak/>
        <w:t>1.1.</w:t>
      </w:r>
      <w:r w:rsidRPr="00B138F3">
        <w:rPr>
          <w:rFonts w:ascii="GHEA Grapalat" w:hAnsi="GHEA Grapalat"/>
        </w:rPr>
        <w:tab/>
        <w:t>договора технической характеристике, с Продавца взимается штраф в размере 0,5 (ноль целых пять десятых) процента от цены договора</w:t>
      </w:r>
      <w:r w:rsidRPr="00B138F3">
        <w:rPr>
          <w:rStyle w:val="af6"/>
          <w:rFonts w:ascii="GHEA Grapalat" w:hAnsi="GHEA Grapalat"/>
        </w:rPr>
        <w:footnoteReference w:customMarkFollows="1" w:id="14"/>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rsidR="00A6672B" w:rsidRPr="00B138F3" w:rsidRDefault="00A6672B" w:rsidP="00A6672B">
      <w:pPr>
        <w:rPr>
          <w:rFonts w:ascii="GHEA Grapalat" w:hAnsi="GHEA Grapalat"/>
          <w:lang w:val="hy-AM"/>
        </w:rPr>
      </w:pPr>
    </w:p>
    <w:p w:rsidR="00A6672B" w:rsidRPr="00B138F3" w:rsidRDefault="00A6672B" w:rsidP="00A6672B">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A6672B" w:rsidRPr="00B138F3" w:rsidRDefault="00A6672B" w:rsidP="00A6672B">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A6672B" w:rsidRPr="00B138F3" w:rsidRDefault="00A6672B" w:rsidP="00A6672B">
      <w:pPr>
        <w:widowControl w:val="0"/>
        <w:spacing w:after="160"/>
        <w:jc w:val="center"/>
        <w:rPr>
          <w:rFonts w:ascii="GHEA Grapalat" w:hAnsi="GHEA Grapalat"/>
          <w:lang w:val="hy-AM"/>
        </w:rPr>
      </w:pPr>
    </w:p>
    <w:p w:rsidR="00A6672B" w:rsidRPr="00016450" w:rsidRDefault="00A6672B" w:rsidP="00A6672B">
      <w:pPr>
        <w:widowControl w:val="0"/>
        <w:spacing w:after="160" w:line="360" w:lineRule="auto"/>
        <w:jc w:val="center"/>
        <w:rPr>
          <w:rFonts w:ascii="GHEA Grapalat" w:hAnsi="GHEA Grapalat"/>
          <w:b/>
        </w:rPr>
      </w:pPr>
      <w:r w:rsidRPr="00016450">
        <w:rPr>
          <w:rFonts w:ascii="GHEA Grapalat" w:hAnsi="GHEA Grapalat"/>
          <w:b/>
        </w:rPr>
        <w:t>8. ИНЫЕ УСЛОВИЯ</w:t>
      </w:r>
    </w:p>
    <w:p w:rsidR="007114E4" w:rsidRPr="007114E4" w:rsidRDefault="007114E4" w:rsidP="007114E4">
      <w:pPr>
        <w:widowControl w:val="0"/>
        <w:tabs>
          <w:tab w:val="left" w:pos="1134"/>
        </w:tabs>
        <w:spacing w:after="160"/>
        <w:ind w:firstLine="567"/>
        <w:jc w:val="both"/>
        <w:rPr>
          <w:rFonts w:ascii="GHEA Grapalat" w:hAnsi="GHEA Grapalat"/>
        </w:rPr>
      </w:pPr>
      <w:r>
        <w:rPr>
          <w:rFonts w:ascii="GHEA Grapalat" w:hAnsi="GHEA Grapalat"/>
        </w:rPr>
        <w:t xml:space="preserve">8.1 </w:t>
      </w:r>
      <w:r w:rsidRPr="007114E4">
        <w:rPr>
          <w:rFonts w:ascii="GHEA Grapalat" w:hAnsi="GHEA Grapalat"/>
        </w:rPr>
        <w:t>Договор вступает в силу с момента его подписания Сторонами и действует до 30 декабря 202</w:t>
      </w:r>
      <w:r w:rsidR="000D7E76" w:rsidRPr="00D967B8">
        <w:rPr>
          <w:rFonts w:ascii="GHEA Grapalat" w:hAnsi="GHEA Grapalat"/>
        </w:rPr>
        <w:t>6</w:t>
      </w:r>
      <w:r w:rsidRPr="007114E4">
        <w:rPr>
          <w:rFonts w:ascii="GHEA Grapalat" w:hAnsi="GHEA Grapalat"/>
        </w:rPr>
        <w:t xml:space="preserve"> года или до выполнения в полном объеме принятых Сторонами по Договору обязательств но не позднее 31 января 202</w:t>
      </w:r>
      <w:r w:rsidR="000D7E76" w:rsidRPr="00D967B8">
        <w:rPr>
          <w:rFonts w:ascii="GHEA Grapalat" w:hAnsi="GHEA Grapalat"/>
        </w:rPr>
        <w:t>7</w:t>
      </w:r>
      <w:r w:rsidRPr="007114E4">
        <w:rPr>
          <w:rFonts w:ascii="GHEA Grapalat" w:hAnsi="GHEA Grapalat"/>
        </w:rPr>
        <w:t xml:space="preserve"> года.</w:t>
      </w:r>
    </w:p>
    <w:p w:rsidR="00804188" w:rsidRPr="00EF715C" w:rsidRDefault="007114E4" w:rsidP="007114E4">
      <w:pPr>
        <w:widowControl w:val="0"/>
        <w:tabs>
          <w:tab w:val="left" w:pos="1134"/>
        </w:tabs>
        <w:spacing w:after="160"/>
        <w:ind w:firstLine="567"/>
        <w:jc w:val="both"/>
        <w:rPr>
          <w:rFonts w:ascii="GHEA Grapalat" w:hAnsi="GHEA Grapalat"/>
          <w:b/>
        </w:rPr>
      </w:pPr>
      <w:r w:rsidRPr="00EF715C">
        <w:rPr>
          <w:rFonts w:ascii="GHEA Grapalat" w:hAnsi="GHEA Grapalat"/>
          <w:b/>
        </w:rPr>
        <w:t>8.1.1. Количества и объем товаров, указанные в договоре, Заказчик может и не заказать,  в соответствии с законодательством о закупках, и договор по этой незаказанный части считается для сторон расторгнутым по истечении срока действия договора, но не позднее 31 января 202</w:t>
      </w:r>
      <w:r w:rsidR="000D7E76" w:rsidRPr="00D967B8">
        <w:rPr>
          <w:rFonts w:ascii="GHEA Grapalat" w:hAnsi="GHEA Grapalat"/>
          <w:b/>
        </w:rPr>
        <w:t>7</w:t>
      </w:r>
      <w:r w:rsidRPr="00EF715C">
        <w:rPr>
          <w:rFonts w:ascii="GHEA Grapalat" w:hAnsi="GHEA Grapalat"/>
          <w:b/>
        </w:rPr>
        <w:t xml:space="preserve"> года.</w:t>
      </w:r>
    </w:p>
    <w:p w:rsidR="00A6672B" w:rsidRPr="00B138F3" w:rsidRDefault="00A6672B" w:rsidP="007114E4">
      <w:pPr>
        <w:widowControl w:val="0"/>
        <w:tabs>
          <w:tab w:val="left" w:pos="1134"/>
        </w:tabs>
        <w:spacing w:after="160"/>
        <w:ind w:firstLine="567"/>
        <w:jc w:val="both"/>
        <w:rPr>
          <w:rFonts w:ascii="GHEA Grapalat" w:hAnsi="GHEA Grapalat" w:cs="Sylfaen"/>
        </w:rPr>
      </w:pPr>
      <w:r w:rsidRPr="00B138F3">
        <w:rPr>
          <w:rFonts w:ascii="GHEA Grapalat" w:hAnsi="GHEA Grapalat"/>
        </w:rPr>
        <w:lastRenderedPageBreak/>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A6672B" w:rsidRPr="00B138F3" w:rsidRDefault="00A6672B" w:rsidP="00A6672B">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A6672B" w:rsidRPr="00B138F3" w:rsidRDefault="00A6672B" w:rsidP="00A6672B">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rsidR="00A6672B" w:rsidRPr="00B138F3" w:rsidRDefault="00A6672B" w:rsidP="00A6672B">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A6672B" w:rsidRPr="00B138F3" w:rsidRDefault="00A6672B" w:rsidP="00A6672B">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A6672B" w:rsidRPr="00B138F3" w:rsidRDefault="00A6672B" w:rsidP="00A6672B">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af6"/>
          <w:rFonts w:ascii="GHEA Grapalat" w:hAnsi="GHEA Grapalat"/>
        </w:rPr>
        <w:footnoteReference w:customMarkFollows="1" w:id="15"/>
        <w:t>22</w:t>
      </w:r>
      <w:r w:rsidRPr="00B138F3">
        <w:rPr>
          <w:rFonts w:ascii="GHEA Grapalat" w:hAnsi="GHEA Grapalat"/>
        </w:rPr>
        <w:t>.</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w:t>
      </w:r>
      <w:r w:rsidRPr="00B138F3">
        <w:rPr>
          <w:rFonts w:ascii="GHEA Grapalat" w:hAnsi="GHEA Grapalat"/>
        </w:rPr>
        <w:lastRenderedPageBreak/>
        <w:t>отношении членов консорциума применяются предусмотренные договором меры ответственности</w:t>
      </w:r>
      <w:r w:rsidRPr="00B138F3">
        <w:rPr>
          <w:rStyle w:val="af6"/>
          <w:rFonts w:ascii="GHEA Grapalat" w:hAnsi="GHEA Grapalat"/>
        </w:rPr>
        <w:footnoteReference w:customMarkFollows="1" w:id="16"/>
        <w:t>23</w:t>
      </w:r>
      <w:r w:rsidRPr="00B138F3">
        <w:rPr>
          <w:rFonts w:ascii="GHEA Grapalat" w:hAnsi="GHEA Grapalat"/>
        </w:rPr>
        <w:t>.</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w:t>
      </w:r>
      <w:r w:rsidRPr="00FD14D7">
        <w:rPr>
          <w:rFonts w:ascii="GHEA Grapalat" w:hAnsi="GHEA Grapalat"/>
        </w:rPr>
        <w:t>7-</w:t>
      </w:r>
      <w:r w:rsidRPr="00B138F3">
        <w:rPr>
          <w:rFonts w:ascii="GHEA Grapalat" w:hAnsi="GHEA Grapalat"/>
        </w:rPr>
        <w:t>и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rsidR="00A6672B" w:rsidRPr="00B138F3" w:rsidRDefault="00A6672B" w:rsidP="00A6672B">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A6672B" w:rsidRPr="00183A85" w:rsidRDefault="00A6672B" w:rsidP="00A6672B">
      <w:pPr>
        <w:widowControl w:val="0"/>
        <w:tabs>
          <w:tab w:val="left" w:pos="1276"/>
        </w:tabs>
        <w:spacing w:after="160"/>
        <w:ind w:firstLine="567"/>
        <w:jc w:val="both"/>
        <w:rPr>
          <w:rFonts w:ascii="GHEA Grapalat" w:eastAsiaTheme="minorHAnsi" w:hAnsi="GHEA Grapalat" w:cstheme="minorBidi"/>
          <w:sz w:val="22"/>
          <w:szCs w:val="22"/>
          <w:lang w:eastAsia="en-US" w:bidi="ar-SA"/>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w:t>
      </w:r>
      <w:r w:rsidRPr="006F0A20">
        <w:rPr>
          <w:rFonts w:ascii="GHEA Grapalat" w:eastAsiaTheme="minorHAnsi" w:hAnsi="GHEA Grapalat" w:cstheme="minorBidi"/>
          <w:sz w:val="22"/>
          <w:szCs w:val="22"/>
          <w:lang w:eastAsia="en-US" w:bidi="ar-SA"/>
        </w:rPr>
        <w:lastRenderedPageBreak/>
        <w:t xml:space="preserve">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xml:space="preserve">) Покупатель производит платеж, установленный договором, финансовому агенту, если уведомление было получено в день, предшествующий дню </w:t>
      </w:r>
      <w:r w:rsidRPr="00183A85">
        <w:rPr>
          <w:rFonts w:ascii="GHEA Grapalat" w:eastAsiaTheme="minorHAnsi" w:hAnsi="GHEA Grapalat" w:cstheme="minorBidi"/>
          <w:sz w:val="22"/>
          <w:szCs w:val="22"/>
          <w:lang w:eastAsia="en-US" w:bidi="ar-SA"/>
        </w:rPr>
        <w:t xml:space="preserve">выдачи </w:t>
      </w:r>
      <w:r w:rsidRPr="006F0A20">
        <w:rPr>
          <w:rFonts w:ascii="GHEA Grapalat" w:eastAsiaTheme="minorHAnsi" w:hAnsi="GHEA Grapalat" w:cstheme="minorBidi"/>
          <w:sz w:val="22"/>
          <w:szCs w:val="22"/>
          <w:lang w:eastAsia="en-US" w:bidi="ar-SA"/>
        </w:rPr>
        <w:t>Покупателем</w:t>
      </w:r>
      <w:r w:rsidRPr="00183A85">
        <w:rPr>
          <w:rFonts w:ascii="GHEA Grapalat" w:eastAsiaTheme="minorHAnsi" w:hAnsi="GHEA Grapalat" w:cstheme="minorBidi"/>
          <w:sz w:val="22"/>
          <w:szCs w:val="22"/>
          <w:lang w:eastAsia="en-US" w:bidi="ar-SA"/>
        </w:rPr>
        <w:t xml:space="preserve"> платежного поручения банку</w:t>
      </w:r>
      <w:r w:rsidRPr="00932431">
        <w:rPr>
          <w:rFonts w:ascii="GHEA Grapalat" w:eastAsiaTheme="minorHAnsi" w:hAnsi="GHEA Grapalat" w:cstheme="minorBidi"/>
          <w:sz w:val="22"/>
          <w:szCs w:val="22"/>
          <w:lang w:eastAsia="en-US" w:bidi="ar-SA"/>
        </w:rPr>
        <w:t>.</w:t>
      </w:r>
    </w:p>
    <w:p w:rsidR="00A6672B" w:rsidRPr="00B138F3" w:rsidRDefault="00A6672B" w:rsidP="00A6672B">
      <w:pPr>
        <w:widowControl w:val="0"/>
        <w:tabs>
          <w:tab w:val="left" w:pos="1276"/>
        </w:tabs>
        <w:spacing w:after="160"/>
        <w:ind w:firstLine="567"/>
        <w:jc w:val="both"/>
        <w:rPr>
          <w:rFonts w:ascii="GHEA Grapalat" w:hAnsi="GHEA Grapalat"/>
          <w:spacing w:val="-6"/>
        </w:rPr>
      </w:pPr>
      <w:r w:rsidRPr="00B138F3">
        <w:rPr>
          <w:rFonts w:ascii="GHEA Grapalat" w:hAnsi="GHEA Grapalat"/>
        </w:rPr>
        <w:t>8.</w:t>
      </w:r>
      <w:r w:rsidRPr="00767841">
        <w:rPr>
          <w:rFonts w:ascii="GHEA Grapalat" w:hAnsi="GHEA Grapalat"/>
        </w:rPr>
        <w:t>13</w:t>
      </w:r>
      <w:r w:rsidRPr="00B138F3">
        <w:rPr>
          <w:rFonts w:ascii="GHEA Grapalat" w:hAnsi="GHEA Grapalat"/>
        </w:rPr>
        <w:t>.</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8.1</w:t>
      </w:r>
      <w:r w:rsidRPr="00767841">
        <w:rPr>
          <w:rFonts w:ascii="GHEA Grapalat" w:hAnsi="GHEA Grapalat"/>
        </w:rPr>
        <w:t>4</w:t>
      </w:r>
      <w:r w:rsidRPr="00B138F3">
        <w:rPr>
          <w:rFonts w:ascii="GHEA Grapalat" w:hAnsi="GHEA Grapalat"/>
        </w:rPr>
        <w:t>.</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w:t>
      </w:r>
      <w:r w:rsidRPr="0070682C">
        <w:rPr>
          <w:rFonts w:ascii="GHEA Grapalat" w:hAnsi="GHEA Grapalat"/>
        </w:rPr>
        <w:t xml:space="preserve">, </w:t>
      </w:r>
      <w:r w:rsidRPr="00B138F3">
        <w:rPr>
          <w:rFonts w:ascii="GHEA Grapalat" w:hAnsi="GHEA Grapalat"/>
        </w:rPr>
        <w:t xml:space="preserve"> № 3.1. и № </w:t>
      </w:r>
      <w:r w:rsidRPr="0070682C">
        <w:rPr>
          <w:rFonts w:ascii="GHEA Grapalat" w:hAnsi="GHEA Grapalat"/>
        </w:rPr>
        <w:t xml:space="preserve">4 </w:t>
      </w:r>
      <w:r w:rsidRPr="00B138F3">
        <w:rPr>
          <w:rFonts w:ascii="GHEA Grapalat" w:hAnsi="GHEA Grapalat"/>
        </w:rPr>
        <w:t xml:space="preserve">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A6672B"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8.1</w:t>
      </w:r>
      <w:r w:rsidRPr="00767841">
        <w:rPr>
          <w:rFonts w:ascii="GHEA Grapalat" w:hAnsi="GHEA Grapalat"/>
        </w:rPr>
        <w:t>5</w:t>
      </w:r>
      <w:r w:rsidRPr="00B138F3">
        <w:rPr>
          <w:rFonts w:ascii="GHEA Grapalat" w:hAnsi="GHEA Grapalat"/>
        </w:rPr>
        <w:t>.</w:t>
      </w:r>
      <w:r w:rsidRPr="00B138F3">
        <w:rPr>
          <w:rFonts w:ascii="GHEA Grapalat" w:hAnsi="GHEA Grapalat"/>
        </w:rPr>
        <w:tab/>
        <w:t>К отношениям, связанным с договором, применяется право Республики Армения.</w:t>
      </w:r>
    </w:p>
    <w:p w:rsidR="00A6672B" w:rsidRPr="00974EA8"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8.1</w:t>
      </w:r>
      <w:r w:rsidRPr="00767841">
        <w:rPr>
          <w:rFonts w:ascii="GHEA Grapalat" w:hAnsi="GHEA Grapalat"/>
        </w:rPr>
        <w:t>6</w:t>
      </w:r>
      <w:r w:rsidRPr="00B138F3">
        <w:rPr>
          <w:rFonts w:ascii="GHEA Grapalat" w:hAnsi="GHEA Grapalat"/>
        </w:rPr>
        <w:t>.</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1D70E4">
        <w:rPr>
          <w:rFonts w:ascii="GHEA Grapalat" w:hAnsi="GHEA Grapalat"/>
        </w:rPr>
        <w:t xml:space="preserve"> </w:t>
      </w:r>
      <w:r w:rsidRPr="00DC2F9B">
        <w:rPr>
          <w:rFonts w:ascii="GHEA Grapalat" w:hAnsi="GHEA Grapalat"/>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sidRPr="00974EA8">
        <w:rPr>
          <w:rFonts w:ascii="GHEA Grapalat" w:hAnsi="GHEA Grapalat"/>
        </w:rPr>
        <w:t xml:space="preserve"> При этом Продавец заключает соглашение</w:t>
      </w:r>
      <w:r w:rsidRPr="007D1FF2">
        <w:rPr>
          <w:rFonts w:ascii="GHEA Grapalat" w:hAnsi="GHEA Grapalat"/>
        </w:rPr>
        <w:t xml:space="preserve"> </w:t>
      </w:r>
      <w:r w:rsidRPr="00974EA8">
        <w:rPr>
          <w:rFonts w:ascii="GHEA Grapalat" w:hAnsi="GHEA Grapalat"/>
        </w:rPr>
        <w:t xml:space="preserve">в течение </w:t>
      </w:r>
      <w:r>
        <w:rPr>
          <w:rFonts w:ascii="GHEA Grapalat" w:hAnsi="GHEA Grapalat"/>
        </w:rPr>
        <w:t>десять</w:t>
      </w:r>
      <w:r w:rsidRPr="00974EA8">
        <w:rPr>
          <w:rFonts w:ascii="GHEA Grapalat" w:hAnsi="GHEA Grapalat"/>
        </w:rPr>
        <w:t xml:space="preserve"> рабочих дней со дня получения извещения о заключении соглашения. В противном случае договор расторгается Покупателем в одностороннем порядке.</w:t>
      </w:r>
    </w:p>
    <w:p w:rsidR="00A6672B" w:rsidRPr="00B138F3" w:rsidRDefault="00A6672B" w:rsidP="00A63C22">
      <w:pPr>
        <w:widowControl w:val="0"/>
        <w:spacing w:after="160"/>
        <w:rPr>
          <w:rFonts w:ascii="GHEA Grapalat" w:hAnsi="GHEA Grapalat"/>
          <w:b/>
        </w:rPr>
      </w:pPr>
      <w:r>
        <w:rPr>
          <w:rFonts w:ascii="GHEA Grapalat" w:hAnsi="GHEA Grapalat"/>
          <w:b/>
        </w:rPr>
        <w:t>9</w:t>
      </w:r>
      <w:r w:rsidRPr="00B138F3">
        <w:rPr>
          <w:rFonts w:ascii="GHEA Grapalat" w:hAnsi="GHEA Grapalat"/>
          <w:b/>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A6672B" w:rsidRPr="00B138F3" w:rsidTr="00A53506">
        <w:tc>
          <w:tcPr>
            <w:tcW w:w="4536" w:type="dxa"/>
          </w:tcPr>
          <w:p w:rsidR="00A6672B" w:rsidRPr="00B138F3" w:rsidRDefault="00A6672B" w:rsidP="00A53506">
            <w:pPr>
              <w:widowControl w:val="0"/>
              <w:spacing w:after="160"/>
              <w:jc w:val="center"/>
              <w:rPr>
                <w:rFonts w:ascii="GHEA Grapalat" w:hAnsi="GHEA Grapalat" w:cs="Sylfaen"/>
                <w:b/>
                <w:bCs/>
              </w:rPr>
            </w:pPr>
            <w:r w:rsidRPr="00B138F3">
              <w:rPr>
                <w:rFonts w:ascii="GHEA Grapalat" w:hAnsi="GHEA Grapalat"/>
                <w:b/>
              </w:rPr>
              <w:t>ПОКУПАТЕЛЬ</w:t>
            </w:r>
          </w:p>
          <w:p w:rsidR="00A6672B" w:rsidRPr="00B138F3" w:rsidRDefault="00A6672B" w:rsidP="00A53506">
            <w:pPr>
              <w:widowControl w:val="0"/>
              <w:jc w:val="center"/>
              <w:rPr>
                <w:rFonts w:ascii="GHEA Grapalat" w:hAnsi="GHEA Grapalat"/>
                <w:lang w:val="en-US"/>
              </w:rPr>
            </w:pPr>
            <w:r w:rsidRPr="00B138F3">
              <w:rPr>
                <w:rFonts w:ascii="GHEA Grapalat" w:hAnsi="GHEA Grapalat"/>
                <w:lang w:val="en-US"/>
              </w:rPr>
              <w:t>_______________________</w:t>
            </w:r>
          </w:p>
          <w:p w:rsidR="00A6672B" w:rsidRPr="00B138F3" w:rsidRDefault="00A6672B" w:rsidP="00A53506">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A6672B" w:rsidRPr="00B138F3" w:rsidRDefault="00A6672B" w:rsidP="00A53506">
            <w:pPr>
              <w:widowControl w:val="0"/>
              <w:spacing w:after="160"/>
              <w:jc w:val="center"/>
              <w:rPr>
                <w:rFonts w:ascii="GHEA Grapalat" w:hAnsi="GHEA Grapalat"/>
              </w:rPr>
            </w:pPr>
            <w:r w:rsidRPr="00B138F3">
              <w:rPr>
                <w:rFonts w:ascii="GHEA Grapalat" w:hAnsi="GHEA Grapalat"/>
              </w:rPr>
              <w:t>М. П.</w:t>
            </w:r>
          </w:p>
        </w:tc>
        <w:tc>
          <w:tcPr>
            <w:tcW w:w="760" w:type="dxa"/>
          </w:tcPr>
          <w:p w:rsidR="00A6672B" w:rsidRPr="00B138F3" w:rsidRDefault="00A6672B" w:rsidP="00A53506">
            <w:pPr>
              <w:widowControl w:val="0"/>
              <w:spacing w:after="160"/>
              <w:jc w:val="center"/>
              <w:rPr>
                <w:rFonts w:ascii="GHEA Grapalat" w:hAnsi="GHEA Grapalat"/>
              </w:rPr>
            </w:pPr>
          </w:p>
        </w:tc>
        <w:tc>
          <w:tcPr>
            <w:tcW w:w="4343" w:type="dxa"/>
          </w:tcPr>
          <w:p w:rsidR="00A6672B" w:rsidRPr="00B138F3" w:rsidRDefault="00A6672B" w:rsidP="00A53506">
            <w:pPr>
              <w:widowControl w:val="0"/>
              <w:spacing w:after="160"/>
              <w:jc w:val="center"/>
              <w:rPr>
                <w:rFonts w:ascii="GHEA Grapalat" w:hAnsi="GHEA Grapalat" w:cs="Sylfaen"/>
                <w:b/>
                <w:bCs/>
              </w:rPr>
            </w:pPr>
            <w:r w:rsidRPr="00B138F3">
              <w:rPr>
                <w:rFonts w:ascii="GHEA Grapalat" w:hAnsi="GHEA Grapalat"/>
                <w:b/>
              </w:rPr>
              <w:t>ПРОДАВЕЦ</w:t>
            </w:r>
          </w:p>
          <w:p w:rsidR="00A6672B" w:rsidRPr="00B138F3" w:rsidRDefault="00A6672B" w:rsidP="00A53506">
            <w:pPr>
              <w:widowControl w:val="0"/>
              <w:jc w:val="center"/>
              <w:rPr>
                <w:rFonts w:ascii="GHEA Grapalat" w:hAnsi="GHEA Grapalat"/>
                <w:lang w:val="en-US"/>
              </w:rPr>
            </w:pPr>
            <w:r w:rsidRPr="00B138F3">
              <w:rPr>
                <w:rFonts w:ascii="GHEA Grapalat" w:hAnsi="GHEA Grapalat"/>
                <w:lang w:val="en-US"/>
              </w:rPr>
              <w:t>______________________</w:t>
            </w:r>
          </w:p>
          <w:p w:rsidR="00A6672B" w:rsidRPr="00B138F3" w:rsidRDefault="00A6672B" w:rsidP="00A53506">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A6672B" w:rsidRPr="00B138F3" w:rsidRDefault="00A6672B" w:rsidP="00A53506">
            <w:pPr>
              <w:widowControl w:val="0"/>
              <w:spacing w:after="160"/>
              <w:jc w:val="center"/>
              <w:rPr>
                <w:rFonts w:ascii="GHEA Grapalat" w:hAnsi="GHEA Grapalat"/>
              </w:rPr>
            </w:pPr>
            <w:r w:rsidRPr="00B138F3">
              <w:rPr>
                <w:rFonts w:ascii="GHEA Grapalat" w:hAnsi="GHEA Grapalat"/>
              </w:rPr>
              <w:t>М. П.</w:t>
            </w:r>
          </w:p>
        </w:tc>
      </w:tr>
    </w:tbl>
    <w:p w:rsidR="00A6672B" w:rsidRDefault="00A6672B" w:rsidP="00A6672B">
      <w:pPr>
        <w:widowControl w:val="0"/>
        <w:spacing w:after="160"/>
        <w:ind w:firstLine="567"/>
        <w:jc w:val="both"/>
        <w:rPr>
          <w:rFonts w:ascii="GHEA Grapalat" w:hAnsi="GHEA Grapalat"/>
          <w:i/>
          <w:lang w:val="hy-AM"/>
        </w:rPr>
      </w:pPr>
    </w:p>
    <w:p w:rsidR="00A6672B" w:rsidRPr="00B138F3" w:rsidRDefault="00A6672B" w:rsidP="00A6672B">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A6672B" w:rsidRPr="00382B60" w:rsidRDefault="00A6672B" w:rsidP="00A6672B">
      <w:pPr>
        <w:widowControl w:val="0"/>
        <w:spacing w:after="160"/>
        <w:jc w:val="right"/>
        <w:rPr>
          <w:rFonts w:ascii="GHEA Grapalat" w:hAnsi="GHEA Grapalat"/>
        </w:rPr>
        <w:sectPr w:rsidR="00A6672B" w:rsidRPr="00382B60" w:rsidSect="00A53506">
          <w:footerReference w:type="default" r:id="rId10"/>
          <w:footnotePr>
            <w:pos w:val="beneathText"/>
          </w:footnotePr>
          <w:pgSz w:w="11906" w:h="16838" w:code="9"/>
          <w:pgMar w:top="450" w:right="926" w:bottom="810" w:left="1418" w:header="561" w:footer="561" w:gutter="0"/>
          <w:cols w:space="720"/>
          <w:docGrid w:linePitch="326"/>
        </w:sectPr>
      </w:pPr>
    </w:p>
    <w:p w:rsidR="00005952" w:rsidRPr="00016450" w:rsidRDefault="00005952" w:rsidP="00A934BA">
      <w:pPr>
        <w:widowControl w:val="0"/>
        <w:spacing w:line="276" w:lineRule="auto"/>
        <w:jc w:val="right"/>
        <w:rPr>
          <w:rFonts w:ascii="GHEA Grapalat" w:hAnsi="GHEA Grapalat"/>
          <w:i/>
        </w:rPr>
      </w:pPr>
      <w:r w:rsidRPr="00016450">
        <w:rPr>
          <w:rFonts w:ascii="GHEA Grapalat" w:hAnsi="GHEA Grapalat"/>
          <w:i/>
        </w:rPr>
        <w:lastRenderedPageBreak/>
        <w:t>Приложение № 1</w:t>
      </w:r>
    </w:p>
    <w:p w:rsidR="00005952" w:rsidRPr="00347A4B" w:rsidRDefault="00005952" w:rsidP="00A934BA">
      <w:pPr>
        <w:pStyle w:val="31"/>
        <w:widowControl w:val="0"/>
        <w:spacing w:line="276" w:lineRule="auto"/>
        <w:jc w:val="right"/>
        <w:rPr>
          <w:rFonts w:ascii="GHEA Grapalat" w:hAnsi="GHEA Grapalat"/>
          <w:b/>
          <w:sz w:val="24"/>
          <w:szCs w:val="24"/>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sidR="00CB471D">
        <w:rPr>
          <w:rFonts w:ascii="GHEA Grapalat" w:hAnsi="GHEA Grapalat"/>
          <w:b/>
          <w:sz w:val="24"/>
          <w:szCs w:val="24"/>
        </w:rPr>
        <w:t>ХММ-GHAPDzB-26/02</w:t>
      </w:r>
    </w:p>
    <w:p w:rsidR="00005952" w:rsidRPr="00AA5BD2" w:rsidRDefault="00005952" w:rsidP="00A934BA">
      <w:pPr>
        <w:widowControl w:val="0"/>
        <w:spacing w:line="276" w:lineRule="auto"/>
        <w:jc w:val="right"/>
        <w:rPr>
          <w:rFonts w:ascii="GHEA Grapalat" w:hAnsi="GHEA Grapalat"/>
          <w:i/>
        </w:rPr>
      </w:pPr>
      <w:r w:rsidRPr="00AA5BD2">
        <w:rPr>
          <w:rFonts w:ascii="GHEA Grapalat" w:hAnsi="GHEA Grapalat"/>
          <w:i/>
        </w:rPr>
        <w:t>заключенному "</w:t>
      </w:r>
      <w:r w:rsidRPr="00AA5BD2">
        <w:rPr>
          <w:rFonts w:ascii="GHEA Grapalat" w:hAnsi="GHEA Grapalat"/>
          <w:i/>
        </w:rPr>
        <w:tab/>
        <w:t xml:space="preserve">" </w:t>
      </w:r>
      <w:r w:rsidRPr="00AA5BD2">
        <w:rPr>
          <w:rFonts w:ascii="GHEA Grapalat" w:hAnsi="GHEA Grapalat"/>
          <w:i/>
        </w:rPr>
        <w:tab/>
        <w:t>20</w:t>
      </w:r>
      <w:r>
        <w:rPr>
          <w:rFonts w:ascii="GHEA Grapalat" w:hAnsi="GHEA Grapalat"/>
          <w:i/>
        </w:rPr>
        <w:t>2</w:t>
      </w:r>
      <w:r w:rsidR="003B368A" w:rsidRPr="00347A4B">
        <w:rPr>
          <w:rFonts w:ascii="GHEA Grapalat" w:hAnsi="GHEA Grapalat"/>
          <w:i/>
        </w:rPr>
        <w:t>6</w:t>
      </w:r>
      <w:r w:rsidRPr="00FD14D7">
        <w:rPr>
          <w:rFonts w:ascii="GHEA Grapalat" w:hAnsi="GHEA Grapalat"/>
          <w:i/>
        </w:rPr>
        <w:t xml:space="preserve"> </w:t>
      </w:r>
      <w:r w:rsidRPr="00AA5BD2">
        <w:rPr>
          <w:rFonts w:ascii="GHEA Grapalat" w:hAnsi="GHEA Grapalat"/>
          <w:i/>
        </w:rPr>
        <w:t>г.</w:t>
      </w:r>
    </w:p>
    <w:p w:rsidR="00A934BA" w:rsidRDefault="00A934BA" w:rsidP="00005952">
      <w:pPr>
        <w:widowControl w:val="0"/>
        <w:spacing w:line="276" w:lineRule="auto"/>
        <w:jc w:val="center"/>
        <w:rPr>
          <w:rFonts w:ascii="GHEA Grapalat" w:hAnsi="GHEA Grapalat"/>
        </w:rPr>
      </w:pPr>
    </w:p>
    <w:p w:rsidR="00005952" w:rsidRPr="00016450" w:rsidRDefault="00005952" w:rsidP="00005952">
      <w:pPr>
        <w:widowControl w:val="0"/>
        <w:spacing w:line="276" w:lineRule="auto"/>
        <w:jc w:val="center"/>
        <w:rPr>
          <w:rFonts w:ascii="GHEA Grapalat" w:hAnsi="GHEA Grapalat"/>
        </w:rPr>
      </w:pPr>
      <w:r w:rsidRPr="00016450">
        <w:rPr>
          <w:rFonts w:ascii="GHEA Grapalat" w:hAnsi="GHEA Grapalat"/>
        </w:rPr>
        <w:t>ТЕХНИЧЕСКА</w:t>
      </w:r>
      <w:r>
        <w:rPr>
          <w:rFonts w:ascii="GHEA Grapalat" w:hAnsi="GHEA Grapalat"/>
        </w:rPr>
        <w:t>Я ХАРАКТЕРИСТИКА-ГРАФИК ЗАКУПКИ</w:t>
      </w:r>
    </w:p>
    <w:p w:rsidR="00005952" w:rsidRPr="00016450" w:rsidRDefault="00005952" w:rsidP="00005952">
      <w:pPr>
        <w:widowControl w:val="0"/>
        <w:spacing w:after="160" w:line="360" w:lineRule="auto"/>
        <w:jc w:val="right"/>
        <w:rPr>
          <w:rFonts w:ascii="GHEA Grapalat" w:hAnsi="GHEA Grapalat"/>
        </w:rPr>
      </w:pPr>
      <w:r w:rsidRPr="00016450">
        <w:rPr>
          <w:rFonts w:ascii="GHEA Grapalat" w:hAnsi="GHEA Grapalat"/>
        </w:rPr>
        <w:t>драмов РА</w:t>
      </w:r>
    </w:p>
    <w:tbl>
      <w:tblPr>
        <w:tblW w:w="154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7"/>
        <w:gridCol w:w="1593"/>
        <w:gridCol w:w="1704"/>
        <w:gridCol w:w="1053"/>
        <w:gridCol w:w="4253"/>
        <w:gridCol w:w="850"/>
        <w:gridCol w:w="993"/>
        <w:gridCol w:w="850"/>
        <w:gridCol w:w="1418"/>
        <w:gridCol w:w="141"/>
        <w:gridCol w:w="1107"/>
      </w:tblGrid>
      <w:tr w:rsidR="00005952" w:rsidRPr="00576215" w:rsidTr="00A53506">
        <w:trPr>
          <w:trHeight w:val="361"/>
          <w:jc w:val="center"/>
        </w:trPr>
        <w:tc>
          <w:tcPr>
            <w:tcW w:w="15429" w:type="dxa"/>
            <w:gridSpan w:val="11"/>
          </w:tcPr>
          <w:p w:rsidR="00005952" w:rsidRPr="00576215" w:rsidRDefault="00005952" w:rsidP="00A53506">
            <w:pPr>
              <w:widowControl w:val="0"/>
              <w:spacing w:after="120"/>
              <w:jc w:val="center"/>
              <w:rPr>
                <w:rFonts w:ascii="GHEA Grapalat" w:hAnsi="GHEA Grapalat"/>
                <w:sz w:val="16"/>
                <w:szCs w:val="20"/>
              </w:rPr>
            </w:pPr>
            <w:r w:rsidRPr="004777FA">
              <w:rPr>
                <w:rFonts w:ascii="GHEA Grapalat" w:hAnsi="GHEA Grapalat"/>
                <w:sz w:val="22"/>
                <w:szCs w:val="20"/>
              </w:rPr>
              <w:t>Товар</w:t>
            </w:r>
          </w:p>
        </w:tc>
      </w:tr>
      <w:tr w:rsidR="0091258D" w:rsidRPr="00576215" w:rsidTr="0091258D">
        <w:trPr>
          <w:trHeight w:val="1031"/>
          <w:jc w:val="center"/>
        </w:trPr>
        <w:tc>
          <w:tcPr>
            <w:tcW w:w="1467" w:type="dxa"/>
            <w:vAlign w:val="center"/>
          </w:tcPr>
          <w:p w:rsidR="0091258D" w:rsidRPr="00422C6A" w:rsidRDefault="0091258D" w:rsidP="00A53506">
            <w:pPr>
              <w:widowControl w:val="0"/>
              <w:spacing w:after="120"/>
              <w:jc w:val="center"/>
              <w:rPr>
                <w:rFonts w:ascii="GHEA Grapalat" w:hAnsi="GHEA Grapalat"/>
                <w:sz w:val="22"/>
                <w:szCs w:val="20"/>
              </w:rPr>
            </w:pPr>
            <w:r w:rsidRPr="00422C6A">
              <w:rPr>
                <w:rFonts w:ascii="GHEA Grapalat" w:hAnsi="GHEA Grapalat"/>
                <w:sz w:val="22"/>
                <w:szCs w:val="20"/>
              </w:rPr>
              <w:t>номер предусмотренного приглашением лота</w:t>
            </w:r>
          </w:p>
        </w:tc>
        <w:tc>
          <w:tcPr>
            <w:tcW w:w="1593" w:type="dxa"/>
            <w:vAlign w:val="center"/>
          </w:tcPr>
          <w:p w:rsidR="0091258D" w:rsidRPr="00422C6A" w:rsidRDefault="0091258D" w:rsidP="00A53506">
            <w:pPr>
              <w:widowControl w:val="0"/>
              <w:spacing w:after="120"/>
              <w:jc w:val="center"/>
              <w:rPr>
                <w:rFonts w:ascii="GHEA Grapalat" w:hAnsi="GHEA Grapalat"/>
                <w:sz w:val="22"/>
                <w:szCs w:val="20"/>
              </w:rPr>
            </w:pPr>
            <w:r w:rsidRPr="00422C6A">
              <w:rPr>
                <w:rFonts w:ascii="GHEA Grapalat" w:hAnsi="GHEA Grapalat"/>
                <w:sz w:val="22"/>
                <w:szCs w:val="20"/>
              </w:rPr>
              <w:t>промежуточный код, предусмотренный планом закупок по классификации ЕЗК (CPV)</w:t>
            </w:r>
          </w:p>
        </w:tc>
        <w:tc>
          <w:tcPr>
            <w:tcW w:w="1704" w:type="dxa"/>
            <w:vAlign w:val="center"/>
          </w:tcPr>
          <w:p w:rsidR="0091258D" w:rsidRPr="004777FA" w:rsidRDefault="0091258D" w:rsidP="00A53506">
            <w:pPr>
              <w:widowControl w:val="0"/>
              <w:spacing w:after="120"/>
              <w:jc w:val="center"/>
              <w:rPr>
                <w:rFonts w:ascii="GHEA Grapalat" w:hAnsi="GHEA Grapalat"/>
                <w:sz w:val="22"/>
                <w:szCs w:val="20"/>
              </w:rPr>
            </w:pPr>
            <w:r w:rsidRPr="004777FA">
              <w:rPr>
                <w:rFonts w:ascii="GHEA Grapalat" w:hAnsi="GHEA Grapalat"/>
                <w:sz w:val="22"/>
                <w:szCs w:val="20"/>
              </w:rPr>
              <w:t xml:space="preserve">наименование </w:t>
            </w:r>
          </w:p>
        </w:tc>
        <w:tc>
          <w:tcPr>
            <w:tcW w:w="1053" w:type="dxa"/>
            <w:vAlign w:val="center"/>
          </w:tcPr>
          <w:p w:rsidR="0091258D" w:rsidRPr="004777FA" w:rsidRDefault="0091258D" w:rsidP="00A53506">
            <w:pPr>
              <w:widowControl w:val="0"/>
              <w:spacing w:after="120"/>
              <w:jc w:val="center"/>
              <w:rPr>
                <w:rFonts w:ascii="GHEA Grapalat" w:hAnsi="GHEA Grapalat"/>
                <w:sz w:val="22"/>
                <w:szCs w:val="20"/>
              </w:rPr>
            </w:pPr>
            <w:r w:rsidRPr="00C36823">
              <w:rPr>
                <w:rFonts w:ascii="GHEA Grapalat" w:hAnsi="GHEA Grapalat"/>
                <w:sz w:val="22"/>
                <w:szCs w:val="20"/>
              </w:rPr>
              <w:t>товарный знак, фирменное наименование, марка и наименование производителя</w:t>
            </w:r>
          </w:p>
        </w:tc>
        <w:tc>
          <w:tcPr>
            <w:tcW w:w="4253" w:type="dxa"/>
            <w:vAlign w:val="center"/>
          </w:tcPr>
          <w:p w:rsidR="0091258D" w:rsidRPr="00422C6A" w:rsidRDefault="0091258D" w:rsidP="00A53506">
            <w:pPr>
              <w:widowControl w:val="0"/>
              <w:spacing w:after="120"/>
              <w:jc w:val="center"/>
              <w:rPr>
                <w:rFonts w:ascii="GHEA Grapalat" w:hAnsi="GHEA Grapalat"/>
                <w:sz w:val="22"/>
                <w:szCs w:val="20"/>
              </w:rPr>
            </w:pPr>
            <w:r w:rsidRPr="00422C6A">
              <w:rPr>
                <w:rFonts w:ascii="GHEA Grapalat" w:hAnsi="GHEA Grapalat"/>
                <w:sz w:val="22"/>
                <w:szCs w:val="20"/>
              </w:rPr>
              <w:t>техническая характеристика</w:t>
            </w:r>
          </w:p>
        </w:tc>
        <w:tc>
          <w:tcPr>
            <w:tcW w:w="850" w:type="dxa"/>
            <w:vAlign w:val="center"/>
          </w:tcPr>
          <w:p w:rsidR="0091258D" w:rsidRPr="00422C6A" w:rsidRDefault="0091258D" w:rsidP="00A53506">
            <w:pPr>
              <w:widowControl w:val="0"/>
              <w:spacing w:after="120"/>
              <w:jc w:val="center"/>
              <w:rPr>
                <w:rFonts w:ascii="GHEA Grapalat" w:hAnsi="GHEA Grapalat"/>
                <w:sz w:val="22"/>
                <w:szCs w:val="20"/>
              </w:rPr>
            </w:pPr>
            <w:r w:rsidRPr="00422C6A">
              <w:rPr>
                <w:rFonts w:ascii="GHEA Grapalat" w:hAnsi="GHEA Grapalat"/>
                <w:sz w:val="22"/>
                <w:szCs w:val="20"/>
              </w:rPr>
              <w:t>единица измерения</w:t>
            </w:r>
          </w:p>
        </w:tc>
        <w:tc>
          <w:tcPr>
            <w:tcW w:w="993" w:type="dxa"/>
            <w:vAlign w:val="center"/>
          </w:tcPr>
          <w:p w:rsidR="0091258D" w:rsidRPr="00422C6A" w:rsidRDefault="0091258D" w:rsidP="00A53506">
            <w:pPr>
              <w:widowControl w:val="0"/>
              <w:spacing w:after="120"/>
              <w:jc w:val="center"/>
              <w:rPr>
                <w:rFonts w:ascii="GHEA Grapalat" w:hAnsi="GHEA Grapalat"/>
                <w:sz w:val="22"/>
                <w:szCs w:val="20"/>
              </w:rPr>
            </w:pPr>
            <w:r w:rsidRPr="00422C6A">
              <w:rPr>
                <w:rFonts w:ascii="GHEA Grapalat" w:hAnsi="GHEA Grapalat"/>
                <w:sz w:val="22"/>
                <w:szCs w:val="20"/>
              </w:rPr>
              <w:t>цена единицы/драмов РА</w:t>
            </w:r>
          </w:p>
        </w:tc>
        <w:tc>
          <w:tcPr>
            <w:tcW w:w="850" w:type="dxa"/>
            <w:vAlign w:val="center"/>
          </w:tcPr>
          <w:p w:rsidR="0091258D" w:rsidRPr="00422C6A" w:rsidRDefault="0091258D" w:rsidP="00A53506">
            <w:pPr>
              <w:widowControl w:val="0"/>
              <w:spacing w:after="120"/>
              <w:jc w:val="center"/>
              <w:rPr>
                <w:rFonts w:ascii="GHEA Grapalat" w:hAnsi="GHEA Grapalat"/>
                <w:sz w:val="22"/>
                <w:szCs w:val="20"/>
              </w:rPr>
            </w:pPr>
            <w:r w:rsidRPr="00422C6A">
              <w:rPr>
                <w:rFonts w:ascii="GHEA Grapalat" w:hAnsi="GHEA Grapalat"/>
                <w:sz w:val="22"/>
                <w:szCs w:val="20"/>
              </w:rPr>
              <w:t>общая цена/драмов РА</w:t>
            </w:r>
          </w:p>
        </w:tc>
        <w:tc>
          <w:tcPr>
            <w:tcW w:w="1418" w:type="dxa"/>
            <w:vAlign w:val="center"/>
          </w:tcPr>
          <w:p w:rsidR="0091258D" w:rsidRPr="00C90F08" w:rsidRDefault="0091258D" w:rsidP="00A53506">
            <w:pPr>
              <w:widowControl w:val="0"/>
              <w:spacing w:after="120"/>
              <w:jc w:val="center"/>
              <w:rPr>
                <w:rFonts w:ascii="GHEA Grapalat" w:hAnsi="GHEA Grapalat"/>
                <w:sz w:val="22"/>
                <w:szCs w:val="20"/>
              </w:rPr>
            </w:pPr>
            <w:r w:rsidRPr="00422C6A">
              <w:rPr>
                <w:rFonts w:ascii="GHEA Grapalat" w:hAnsi="GHEA Grapalat"/>
                <w:sz w:val="22"/>
                <w:szCs w:val="20"/>
              </w:rPr>
              <w:t>общее количество</w:t>
            </w:r>
            <w:r w:rsidRPr="00C90F08">
              <w:rPr>
                <w:rFonts w:ascii="GHEA Grapalat" w:hAnsi="GHEA Grapalat"/>
                <w:sz w:val="22"/>
                <w:szCs w:val="20"/>
              </w:rPr>
              <w:t xml:space="preserve"> планируется купить до</w:t>
            </w:r>
          </w:p>
        </w:tc>
        <w:tc>
          <w:tcPr>
            <w:tcW w:w="1248" w:type="dxa"/>
            <w:gridSpan w:val="2"/>
            <w:vAlign w:val="center"/>
          </w:tcPr>
          <w:p w:rsidR="0091258D" w:rsidRPr="00C90F08" w:rsidRDefault="0091258D" w:rsidP="00A53506">
            <w:pPr>
              <w:widowControl w:val="0"/>
              <w:spacing w:after="120"/>
              <w:jc w:val="center"/>
              <w:rPr>
                <w:rFonts w:ascii="GHEA Grapalat" w:hAnsi="GHEA Grapalat"/>
                <w:sz w:val="22"/>
                <w:szCs w:val="20"/>
              </w:rPr>
            </w:pPr>
            <w:r w:rsidRPr="00B138F3">
              <w:rPr>
                <w:rFonts w:ascii="GHEA Grapalat" w:hAnsi="GHEA Grapalat"/>
                <w:sz w:val="16"/>
                <w:szCs w:val="16"/>
              </w:rPr>
              <w:t>адрес</w:t>
            </w:r>
          </w:p>
        </w:tc>
      </w:tr>
      <w:tr w:rsidR="00CB471D" w:rsidRPr="00576215" w:rsidTr="004E3E4B">
        <w:trPr>
          <w:trHeight w:val="1031"/>
          <w:jc w:val="center"/>
        </w:trPr>
        <w:tc>
          <w:tcPr>
            <w:tcW w:w="1467" w:type="dxa"/>
            <w:vAlign w:val="center"/>
          </w:tcPr>
          <w:p w:rsidR="00CB471D" w:rsidRPr="00A71D81" w:rsidRDefault="00CB471D" w:rsidP="00CB471D">
            <w:pPr>
              <w:pStyle w:val="23"/>
              <w:spacing w:line="240" w:lineRule="auto"/>
              <w:ind w:firstLine="0"/>
              <w:jc w:val="center"/>
              <w:rPr>
                <w:rFonts w:ascii="GHEA Grapalat" w:hAnsi="GHEA Grapalat"/>
                <w:sz w:val="16"/>
              </w:rPr>
            </w:pPr>
            <w:bookmarkStart w:id="6" w:name="_GoBack" w:colFirst="0" w:colLast="0"/>
            <w:r w:rsidRPr="00A71D81">
              <w:rPr>
                <w:rFonts w:ascii="GHEA Grapalat" w:hAnsi="GHEA Grapalat"/>
                <w:sz w:val="16"/>
              </w:rPr>
              <w:t>1</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33691195</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Азалептин 100 мг</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vAlign w:val="center"/>
          </w:tcPr>
          <w:p w:rsidR="00CB471D" w:rsidRDefault="00CB471D" w:rsidP="00CB471D">
            <w:pPr>
              <w:jc w:val="center"/>
              <w:rPr>
                <w:rFonts w:ascii="Calibri" w:hAnsi="Calibri" w:cs="Calibri"/>
                <w:b/>
                <w:bCs/>
                <w:color w:val="000000"/>
                <w:sz w:val="22"/>
                <w:szCs w:val="22"/>
              </w:rPr>
            </w:pPr>
            <w:r>
              <w:rPr>
                <w:rFonts w:ascii="Calibri" w:hAnsi="Calibri" w:cs="Calibri"/>
                <w:b/>
                <w:bCs/>
                <w:color w:val="000000"/>
                <w:sz w:val="22"/>
                <w:szCs w:val="22"/>
              </w:rPr>
              <w:t>Азалептин таблетки 100 мг;Наличие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Default="00CB471D" w:rsidP="00CB471D">
            <w:pPr>
              <w:jc w:val="center"/>
              <w:rPr>
                <w:rFonts w:ascii="GHEA Grapalat" w:hAnsi="GHEA Grapalat"/>
                <w:sz w:val="20"/>
              </w:rPr>
            </w:pPr>
            <w:r>
              <w:rPr>
                <w:rFonts w:ascii="GHEA Grapalat" w:hAnsi="GHEA Grapalat" w:cs="Calibri"/>
                <w:sz w:val="20"/>
                <w:szCs w:val="20"/>
              </w:rPr>
              <w:t>3500</w:t>
            </w:r>
          </w:p>
          <w:p w:rsidR="00CB471D" w:rsidRPr="002020FB" w:rsidRDefault="00CB471D" w:rsidP="00CB471D">
            <w:pPr>
              <w:rPr>
                <w:rFonts w:ascii="GHEA Grapalat" w:hAnsi="GHEA Grapalat"/>
                <w:sz w:val="20"/>
              </w:rPr>
            </w:pPr>
          </w:p>
        </w:tc>
        <w:tc>
          <w:tcPr>
            <w:tcW w:w="1248" w:type="dxa"/>
            <w:gridSpan w:val="2"/>
            <w:vAlign w:val="center"/>
          </w:tcPr>
          <w:p w:rsidR="00CB471D" w:rsidRDefault="00CB471D" w:rsidP="00CB471D">
            <w:pPr>
              <w:rPr>
                <w:rFonts w:ascii="GHEA Grapalat" w:hAnsi="GHEA Grapalat"/>
                <w:sz w:val="20"/>
              </w:rPr>
            </w:pPr>
          </w:p>
          <w:p w:rsidR="00CB471D" w:rsidRPr="0091258D" w:rsidRDefault="00CB471D" w:rsidP="00CB471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color w:val="1F1F1F"/>
                <w:sz w:val="42"/>
                <w:szCs w:val="42"/>
                <w:lang w:bidi="ar-SA"/>
              </w:rPr>
            </w:pPr>
            <w:r w:rsidRPr="0091258D">
              <w:rPr>
                <w:rFonts w:ascii="GHEA Grapalat" w:hAnsi="GHEA Grapalat" w:cs="Courier New"/>
                <w:color w:val="1F1F1F"/>
                <w:sz w:val="12"/>
                <w:szCs w:val="42"/>
                <w:lang w:bidi="ar-SA"/>
              </w:rPr>
              <w:t>Араратский край, село Нор Харберд, Баграмян 38</w:t>
            </w:r>
          </w:p>
          <w:p w:rsidR="00CB471D" w:rsidRPr="002020FB" w:rsidRDefault="00CB471D" w:rsidP="00CB471D">
            <w:pPr>
              <w:rPr>
                <w:rFonts w:ascii="GHEA Grapalat" w:hAnsi="GHEA Grapalat"/>
                <w:sz w:val="20"/>
              </w:rPr>
            </w:pPr>
          </w:p>
        </w:tc>
      </w:tr>
      <w:bookmarkEnd w:id="6"/>
      <w:tr w:rsidR="00CB471D" w:rsidRPr="00576215" w:rsidTr="004E3E4B">
        <w:trPr>
          <w:trHeight w:val="1031"/>
          <w:jc w:val="center"/>
        </w:trPr>
        <w:tc>
          <w:tcPr>
            <w:tcW w:w="1467" w:type="dxa"/>
            <w:vAlign w:val="center"/>
          </w:tcPr>
          <w:p w:rsidR="00CB471D" w:rsidRPr="00A71D81" w:rsidRDefault="00CB471D" w:rsidP="00CB471D">
            <w:pPr>
              <w:pStyle w:val="23"/>
              <w:spacing w:line="240" w:lineRule="auto"/>
              <w:ind w:firstLine="0"/>
              <w:jc w:val="center"/>
              <w:rPr>
                <w:rFonts w:ascii="GHEA Grapalat" w:hAnsi="GHEA Grapalat"/>
                <w:sz w:val="16"/>
              </w:rPr>
            </w:pPr>
            <w:r w:rsidRPr="00A71D81">
              <w:rPr>
                <w:rFonts w:ascii="GHEA Grapalat" w:hAnsi="GHEA Grapalat"/>
                <w:sz w:val="16"/>
              </w:rPr>
              <w:t>2</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33661140</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Аминазин 25 мг</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vAlign w:val="center"/>
          </w:tcPr>
          <w:p w:rsidR="00CB471D" w:rsidRDefault="00CB471D" w:rsidP="00CB471D">
            <w:pPr>
              <w:rPr>
                <w:rFonts w:ascii="Calibri" w:hAnsi="Calibri" w:cs="Calibri"/>
                <w:color w:val="000000"/>
                <w:sz w:val="22"/>
                <w:szCs w:val="22"/>
              </w:rPr>
            </w:pPr>
            <w:r>
              <w:rPr>
                <w:rFonts w:ascii="Calibri" w:hAnsi="Calibri" w:cs="Calibri"/>
                <w:color w:val="000000"/>
                <w:sz w:val="22"/>
                <w:szCs w:val="22"/>
              </w:rPr>
              <w:t>Аминазин таблетки 25 мг;Наличие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1000</w:t>
            </w:r>
          </w:p>
        </w:tc>
        <w:tc>
          <w:tcPr>
            <w:tcW w:w="1248" w:type="dxa"/>
            <w:gridSpan w:val="2"/>
          </w:tcPr>
          <w:p w:rsidR="00CB471D" w:rsidRDefault="00CB471D" w:rsidP="00CB471D">
            <w:r w:rsidRPr="00F07985">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Pr="00B77A61" w:rsidRDefault="00CB471D" w:rsidP="00CB471D">
            <w:pPr>
              <w:pStyle w:val="23"/>
              <w:spacing w:line="240" w:lineRule="auto"/>
              <w:ind w:firstLine="0"/>
              <w:jc w:val="center"/>
              <w:rPr>
                <w:rFonts w:ascii="GHEA Grapalat" w:hAnsi="GHEA Grapalat"/>
                <w:lang w:val="hy-AM"/>
              </w:rPr>
            </w:pPr>
            <w:r>
              <w:rPr>
                <w:rFonts w:ascii="GHEA Grapalat" w:hAnsi="GHEA Grapalat"/>
                <w:lang w:val="hy-AM"/>
              </w:rPr>
              <w:t>3</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33621641</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Абактерил N300</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vAlign w:val="center"/>
          </w:tcPr>
          <w:p w:rsidR="00CB471D" w:rsidRDefault="00CB471D" w:rsidP="00CB471D">
            <w:pPr>
              <w:rPr>
                <w:rFonts w:ascii="Calibri" w:hAnsi="Calibri" w:cs="Calibri"/>
                <w:color w:val="000000"/>
                <w:sz w:val="22"/>
                <w:szCs w:val="22"/>
              </w:rPr>
            </w:pPr>
            <w:r>
              <w:rPr>
                <w:rFonts w:ascii="Calibri" w:hAnsi="Calibri" w:cs="Calibri"/>
                <w:color w:val="000000"/>
                <w:sz w:val="22"/>
                <w:szCs w:val="22"/>
              </w:rPr>
              <w:t>4;Абактерил N300 упаковка;Наличие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559" w:type="dxa"/>
            <w:gridSpan w:val="2"/>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12</w:t>
            </w:r>
          </w:p>
        </w:tc>
        <w:tc>
          <w:tcPr>
            <w:tcW w:w="1107" w:type="dxa"/>
          </w:tcPr>
          <w:p w:rsidR="00CB471D" w:rsidRDefault="00CB471D" w:rsidP="00CB471D">
            <w:r w:rsidRPr="00F07985">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Pr="00B77A61" w:rsidRDefault="00CB471D" w:rsidP="00CB471D">
            <w:pPr>
              <w:pStyle w:val="23"/>
              <w:spacing w:line="240" w:lineRule="auto"/>
              <w:ind w:firstLine="0"/>
              <w:jc w:val="center"/>
              <w:rPr>
                <w:rFonts w:ascii="GHEA Grapalat" w:hAnsi="GHEA Grapalat"/>
                <w:lang w:val="hy-AM"/>
              </w:rPr>
            </w:pPr>
            <w:r>
              <w:rPr>
                <w:rFonts w:ascii="GHEA Grapalat" w:hAnsi="GHEA Grapalat"/>
                <w:lang w:val="hy-AM"/>
              </w:rPr>
              <w:lastRenderedPageBreak/>
              <w:t>4</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33711190</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Ушные палочки N100</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vAlign w:val="center"/>
          </w:tcPr>
          <w:p w:rsidR="00CB471D" w:rsidRDefault="00CB471D" w:rsidP="00CB471D">
            <w:pPr>
              <w:rPr>
                <w:rFonts w:ascii="Calibri" w:hAnsi="Calibri" w:cs="Calibri"/>
                <w:color w:val="000000"/>
                <w:sz w:val="22"/>
                <w:szCs w:val="22"/>
              </w:rPr>
            </w:pPr>
            <w:r>
              <w:rPr>
                <w:rFonts w:ascii="Calibri" w:hAnsi="Calibri" w:cs="Calibri"/>
                <w:color w:val="000000"/>
                <w:sz w:val="22"/>
                <w:szCs w:val="22"/>
              </w:rPr>
              <w:t>6;Ушные палочки N100 упаковка;Наличие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559" w:type="dxa"/>
            <w:gridSpan w:val="2"/>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50</w:t>
            </w:r>
          </w:p>
        </w:tc>
        <w:tc>
          <w:tcPr>
            <w:tcW w:w="1107" w:type="dxa"/>
          </w:tcPr>
          <w:p w:rsidR="00CB471D" w:rsidRDefault="00CB471D" w:rsidP="00CB471D">
            <w:r w:rsidRPr="00F07985">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Pr="00B77A61" w:rsidRDefault="00CB471D" w:rsidP="00CB471D">
            <w:pPr>
              <w:pStyle w:val="23"/>
              <w:spacing w:line="240" w:lineRule="auto"/>
              <w:ind w:firstLine="0"/>
              <w:jc w:val="center"/>
              <w:rPr>
                <w:rFonts w:ascii="GHEA Grapalat" w:hAnsi="GHEA Grapalat"/>
                <w:lang w:val="hy-AM"/>
              </w:rPr>
            </w:pPr>
            <w:r>
              <w:rPr>
                <w:rFonts w:ascii="GHEA Grapalat" w:hAnsi="GHEA Grapalat"/>
                <w:lang w:val="hy-AM"/>
              </w:rPr>
              <w:t>5</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33611350</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Раствор аскорбиновой кислоты 5% 5 мл</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vAlign w:val="center"/>
          </w:tcPr>
          <w:p w:rsidR="00CB471D" w:rsidRDefault="00CB471D" w:rsidP="00CB471D">
            <w:pPr>
              <w:rPr>
                <w:rFonts w:ascii="Calibri" w:hAnsi="Calibri" w:cs="Calibri"/>
                <w:color w:val="000000"/>
                <w:sz w:val="22"/>
                <w:szCs w:val="22"/>
              </w:rPr>
            </w:pPr>
            <w:r>
              <w:rPr>
                <w:rFonts w:ascii="Calibri" w:hAnsi="Calibri" w:cs="Calibri"/>
                <w:color w:val="000000"/>
                <w:sz w:val="22"/>
                <w:szCs w:val="22"/>
              </w:rPr>
              <w:t>8;Аскорбиновая кислота раствор 5% 5 мл ампула;Наличие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ампула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559" w:type="dxa"/>
            <w:gridSpan w:val="2"/>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100</w:t>
            </w:r>
          </w:p>
        </w:tc>
        <w:tc>
          <w:tcPr>
            <w:tcW w:w="1107" w:type="dxa"/>
          </w:tcPr>
          <w:p w:rsidR="00CB471D" w:rsidRDefault="00CB471D" w:rsidP="00CB471D">
            <w:r w:rsidRPr="00F07985">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Pr="00B77A61" w:rsidRDefault="00CB471D" w:rsidP="00CB471D">
            <w:pPr>
              <w:pStyle w:val="23"/>
              <w:spacing w:line="240" w:lineRule="auto"/>
              <w:ind w:firstLine="0"/>
              <w:jc w:val="center"/>
              <w:rPr>
                <w:rFonts w:ascii="GHEA Grapalat" w:hAnsi="GHEA Grapalat"/>
                <w:lang w:val="hy-AM"/>
              </w:rPr>
            </w:pPr>
            <w:r>
              <w:rPr>
                <w:rFonts w:ascii="GHEA Grapalat" w:hAnsi="GHEA Grapalat"/>
                <w:lang w:val="hy-AM"/>
              </w:rPr>
              <w:t>6</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33611350</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Аскорбиновая кислота (порошок)</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vAlign w:val="center"/>
          </w:tcPr>
          <w:p w:rsidR="00CB471D" w:rsidRDefault="00CB471D" w:rsidP="00CB471D">
            <w:pPr>
              <w:rPr>
                <w:rFonts w:ascii="Calibri" w:hAnsi="Calibri" w:cs="Calibri"/>
                <w:color w:val="000000"/>
                <w:sz w:val="22"/>
                <w:szCs w:val="22"/>
              </w:rPr>
            </w:pPr>
            <w:r>
              <w:rPr>
                <w:rFonts w:ascii="Calibri" w:hAnsi="Calibri" w:cs="Calibri"/>
                <w:color w:val="000000"/>
                <w:sz w:val="22"/>
                <w:szCs w:val="22"/>
              </w:rPr>
              <w:t>11;Аскорбиновая кислота порошок (г);Наличие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грамм</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559" w:type="dxa"/>
            <w:gridSpan w:val="2"/>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3000</w:t>
            </w:r>
          </w:p>
        </w:tc>
        <w:tc>
          <w:tcPr>
            <w:tcW w:w="1107" w:type="dxa"/>
          </w:tcPr>
          <w:p w:rsidR="00CB471D" w:rsidRDefault="00CB471D" w:rsidP="00CB471D">
            <w:r w:rsidRPr="00F07985">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Pr="00B77A61" w:rsidRDefault="00CB471D" w:rsidP="00CB471D">
            <w:pPr>
              <w:pStyle w:val="23"/>
              <w:spacing w:line="240" w:lineRule="auto"/>
              <w:ind w:firstLine="0"/>
              <w:jc w:val="center"/>
              <w:rPr>
                <w:rFonts w:ascii="GHEA Grapalat" w:hAnsi="GHEA Grapalat"/>
                <w:lang w:val="hy-AM"/>
              </w:rPr>
            </w:pPr>
            <w:r>
              <w:rPr>
                <w:rFonts w:ascii="GHEA Grapalat" w:hAnsi="GHEA Grapalat"/>
                <w:lang w:val="hy-AM"/>
              </w:rPr>
              <w:t>7</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33661151</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Ацикловир мазь 5 г</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vAlign w:val="center"/>
          </w:tcPr>
          <w:p w:rsidR="00CB471D" w:rsidRDefault="00CB471D" w:rsidP="00CB471D">
            <w:pPr>
              <w:rPr>
                <w:rFonts w:ascii="Calibri" w:hAnsi="Calibri" w:cs="Calibri"/>
                <w:color w:val="000000"/>
                <w:sz w:val="22"/>
                <w:szCs w:val="22"/>
              </w:rPr>
            </w:pPr>
            <w:r>
              <w:rPr>
                <w:rFonts w:ascii="Calibri" w:hAnsi="Calibri" w:cs="Calibri"/>
                <w:color w:val="000000"/>
                <w:sz w:val="22"/>
                <w:szCs w:val="22"/>
              </w:rPr>
              <w:t>14;Ацикловир мазь 5 г;Наличие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559" w:type="dxa"/>
            <w:gridSpan w:val="2"/>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5</w:t>
            </w:r>
          </w:p>
        </w:tc>
        <w:tc>
          <w:tcPr>
            <w:tcW w:w="1107" w:type="dxa"/>
          </w:tcPr>
          <w:p w:rsidR="00CB471D" w:rsidRDefault="00CB471D" w:rsidP="00CB471D">
            <w:r w:rsidRPr="00F07985">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Pr="00B77A61" w:rsidRDefault="00CB471D" w:rsidP="00CB471D">
            <w:pPr>
              <w:pStyle w:val="23"/>
              <w:spacing w:line="240" w:lineRule="auto"/>
              <w:ind w:firstLine="0"/>
              <w:jc w:val="center"/>
              <w:rPr>
                <w:rFonts w:ascii="GHEA Grapalat" w:hAnsi="GHEA Grapalat"/>
                <w:lang w:val="hy-AM"/>
              </w:rPr>
            </w:pPr>
            <w:r>
              <w:rPr>
                <w:rFonts w:ascii="GHEA Grapalat" w:hAnsi="GHEA Grapalat"/>
                <w:lang w:val="hy-AM"/>
              </w:rPr>
              <w:t>8</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33691225</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Бензонал 100 мг</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vAlign w:val="center"/>
          </w:tcPr>
          <w:p w:rsidR="00CB471D" w:rsidRDefault="00CB471D" w:rsidP="00CB471D">
            <w:pPr>
              <w:rPr>
                <w:rFonts w:ascii="Calibri" w:hAnsi="Calibri" w:cs="Calibri"/>
                <w:color w:val="000000"/>
                <w:sz w:val="22"/>
                <w:szCs w:val="22"/>
              </w:rPr>
            </w:pPr>
            <w:r>
              <w:rPr>
                <w:rFonts w:ascii="Calibri" w:hAnsi="Calibri" w:cs="Calibri"/>
                <w:color w:val="000000"/>
                <w:sz w:val="22"/>
                <w:szCs w:val="22"/>
              </w:rPr>
              <w:t>15;Бензонал таблетки 100 мг;Наличие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559" w:type="dxa"/>
            <w:gridSpan w:val="2"/>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2000</w:t>
            </w:r>
          </w:p>
        </w:tc>
        <w:tc>
          <w:tcPr>
            <w:tcW w:w="1107" w:type="dxa"/>
          </w:tcPr>
          <w:p w:rsidR="00CB471D" w:rsidRDefault="00CB471D" w:rsidP="00CB471D">
            <w:r w:rsidRPr="00F07985">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Pr="00B77A61" w:rsidRDefault="00CB471D" w:rsidP="00CB471D">
            <w:pPr>
              <w:pStyle w:val="23"/>
              <w:spacing w:line="240" w:lineRule="auto"/>
              <w:ind w:firstLine="0"/>
              <w:jc w:val="center"/>
              <w:rPr>
                <w:rFonts w:ascii="GHEA Grapalat" w:hAnsi="GHEA Grapalat"/>
                <w:lang w:val="hy-AM"/>
              </w:rPr>
            </w:pPr>
            <w:r>
              <w:rPr>
                <w:rFonts w:ascii="GHEA Grapalat" w:hAnsi="GHEA Grapalat"/>
                <w:lang w:val="hy-AM"/>
              </w:rPr>
              <w:t>9</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33141215</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Вата нестерильная</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vAlign w:val="center"/>
          </w:tcPr>
          <w:p w:rsidR="00CB471D" w:rsidRDefault="00CB471D" w:rsidP="00CB471D">
            <w:pPr>
              <w:rPr>
                <w:rFonts w:ascii="Calibri" w:hAnsi="Calibri" w:cs="Calibri"/>
                <w:color w:val="000000"/>
                <w:sz w:val="22"/>
                <w:szCs w:val="22"/>
              </w:rPr>
            </w:pPr>
            <w:r>
              <w:rPr>
                <w:rFonts w:ascii="Calibri" w:hAnsi="Calibri" w:cs="Calibri"/>
                <w:color w:val="000000"/>
                <w:sz w:val="22"/>
                <w:szCs w:val="22"/>
              </w:rPr>
              <w:t>17;Вата нестерильная (г);Наличие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грамм</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559" w:type="dxa"/>
            <w:gridSpan w:val="2"/>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2000</w:t>
            </w:r>
          </w:p>
        </w:tc>
        <w:tc>
          <w:tcPr>
            <w:tcW w:w="1107" w:type="dxa"/>
          </w:tcPr>
          <w:p w:rsidR="00CB471D" w:rsidRDefault="00CB471D" w:rsidP="00CB471D">
            <w:r w:rsidRPr="00F07985">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Pr="00B77A61" w:rsidRDefault="00CB471D" w:rsidP="00CB471D">
            <w:pPr>
              <w:pStyle w:val="23"/>
              <w:spacing w:line="240" w:lineRule="auto"/>
              <w:ind w:firstLine="0"/>
              <w:jc w:val="center"/>
              <w:rPr>
                <w:rFonts w:ascii="GHEA Grapalat" w:hAnsi="GHEA Grapalat"/>
                <w:lang w:val="hy-AM"/>
              </w:rPr>
            </w:pPr>
            <w:r>
              <w:rPr>
                <w:rFonts w:ascii="GHEA Grapalat" w:hAnsi="GHEA Grapalat"/>
                <w:lang w:val="hy-AM"/>
              </w:rPr>
              <w:t>10</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33631230</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Бетайодин 10% – 1 л</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vAlign w:val="center"/>
          </w:tcPr>
          <w:p w:rsidR="00CB471D" w:rsidRDefault="00CB471D" w:rsidP="00CB471D">
            <w:pPr>
              <w:rPr>
                <w:rFonts w:ascii="Calibri" w:hAnsi="Calibri" w:cs="Calibri"/>
                <w:color w:val="000000"/>
                <w:sz w:val="22"/>
                <w:szCs w:val="22"/>
              </w:rPr>
            </w:pPr>
            <w:r>
              <w:rPr>
                <w:rFonts w:ascii="Calibri" w:hAnsi="Calibri" w:cs="Calibri"/>
                <w:color w:val="000000"/>
                <w:sz w:val="22"/>
                <w:szCs w:val="22"/>
              </w:rPr>
              <w:t>18;Бетайодин 10% 1 л;Наличие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литр</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559" w:type="dxa"/>
            <w:gridSpan w:val="2"/>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2</w:t>
            </w:r>
          </w:p>
        </w:tc>
        <w:tc>
          <w:tcPr>
            <w:tcW w:w="1107" w:type="dxa"/>
          </w:tcPr>
          <w:p w:rsidR="00CB471D" w:rsidRDefault="00CB471D" w:rsidP="00CB471D">
            <w:r w:rsidRPr="00F07985">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Pr="00B77A61" w:rsidRDefault="00CB471D" w:rsidP="00CB471D">
            <w:pPr>
              <w:pStyle w:val="23"/>
              <w:spacing w:line="240" w:lineRule="auto"/>
              <w:ind w:firstLine="0"/>
              <w:jc w:val="center"/>
              <w:rPr>
                <w:rFonts w:ascii="GHEA Grapalat" w:hAnsi="GHEA Grapalat"/>
                <w:lang w:val="hy-AM"/>
              </w:rPr>
            </w:pPr>
            <w:r>
              <w:rPr>
                <w:rFonts w:ascii="GHEA Grapalat" w:hAnsi="GHEA Grapalat"/>
                <w:lang w:val="hy-AM"/>
              </w:rPr>
              <w:t>11</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33661136</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Диазепам 5 мг</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vAlign w:val="center"/>
          </w:tcPr>
          <w:p w:rsidR="00CB471D" w:rsidRDefault="00CB471D" w:rsidP="00CB471D">
            <w:pPr>
              <w:rPr>
                <w:rFonts w:ascii="Calibri" w:hAnsi="Calibri" w:cs="Calibri"/>
                <w:color w:val="000000"/>
                <w:sz w:val="22"/>
                <w:szCs w:val="22"/>
              </w:rPr>
            </w:pPr>
            <w:r>
              <w:rPr>
                <w:rFonts w:ascii="Calibri" w:hAnsi="Calibri" w:cs="Calibri"/>
                <w:color w:val="000000"/>
                <w:sz w:val="22"/>
                <w:szCs w:val="22"/>
              </w:rPr>
              <w:t>21;Диазепам таблетки 5 мг;Наличие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559" w:type="dxa"/>
            <w:gridSpan w:val="2"/>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22000</w:t>
            </w:r>
          </w:p>
        </w:tc>
        <w:tc>
          <w:tcPr>
            <w:tcW w:w="1107" w:type="dxa"/>
          </w:tcPr>
          <w:p w:rsidR="00CB471D" w:rsidRDefault="00CB471D" w:rsidP="00CB471D">
            <w:r w:rsidRPr="00F07985">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Pr="00B77A61" w:rsidRDefault="00CB471D" w:rsidP="00CB471D">
            <w:pPr>
              <w:pStyle w:val="23"/>
              <w:spacing w:line="240" w:lineRule="auto"/>
              <w:ind w:firstLine="0"/>
              <w:jc w:val="center"/>
              <w:rPr>
                <w:rFonts w:ascii="GHEA Grapalat" w:hAnsi="GHEA Grapalat"/>
                <w:lang w:val="hy-AM"/>
              </w:rPr>
            </w:pPr>
            <w:r>
              <w:rPr>
                <w:rFonts w:ascii="GHEA Grapalat" w:hAnsi="GHEA Grapalat"/>
                <w:lang w:val="hy-AM"/>
              </w:rPr>
              <w:t>12</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Левомепромазин 25 мг</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vAlign w:val="center"/>
          </w:tcPr>
          <w:p w:rsidR="00CB471D" w:rsidRDefault="00CB471D" w:rsidP="00CB471D">
            <w:pPr>
              <w:rPr>
                <w:rFonts w:ascii="Calibri" w:hAnsi="Calibri" w:cs="Calibri"/>
                <w:color w:val="000000"/>
                <w:sz w:val="22"/>
                <w:szCs w:val="22"/>
              </w:rPr>
            </w:pPr>
            <w:r>
              <w:rPr>
                <w:rFonts w:ascii="Calibri" w:hAnsi="Calibri" w:cs="Calibri"/>
                <w:color w:val="000000"/>
                <w:sz w:val="22"/>
                <w:szCs w:val="22"/>
              </w:rPr>
              <w:t>32;Левомепромазин таблетки 25 мг;Наличие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2200</w:t>
            </w:r>
          </w:p>
        </w:tc>
        <w:tc>
          <w:tcPr>
            <w:tcW w:w="1248" w:type="dxa"/>
            <w:gridSpan w:val="2"/>
          </w:tcPr>
          <w:p w:rsidR="00CB471D" w:rsidRDefault="00CB471D" w:rsidP="00CB471D">
            <w:r w:rsidRPr="00F07985">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Pr="00B77A61" w:rsidRDefault="00CB471D" w:rsidP="00CB471D">
            <w:pPr>
              <w:pStyle w:val="23"/>
              <w:spacing w:line="240" w:lineRule="auto"/>
              <w:ind w:firstLine="0"/>
              <w:jc w:val="center"/>
              <w:rPr>
                <w:rFonts w:ascii="GHEA Grapalat" w:hAnsi="GHEA Grapalat"/>
                <w:lang w:val="hy-AM"/>
              </w:rPr>
            </w:pPr>
            <w:r>
              <w:rPr>
                <w:rFonts w:ascii="GHEA Grapalat" w:hAnsi="GHEA Grapalat"/>
                <w:lang w:val="hy-AM"/>
              </w:rPr>
              <w:lastRenderedPageBreak/>
              <w:t>13</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Серная мазь 33% 30 г</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vAlign w:val="center"/>
          </w:tcPr>
          <w:p w:rsidR="00CB471D" w:rsidRDefault="00CB471D" w:rsidP="00CB471D">
            <w:pPr>
              <w:rPr>
                <w:rFonts w:ascii="Calibri" w:hAnsi="Calibri" w:cs="Calibri"/>
                <w:color w:val="000000"/>
                <w:sz w:val="22"/>
                <w:szCs w:val="22"/>
              </w:rPr>
            </w:pPr>
            <w:r>
              <w:rPr>
                <w:rFonts w:ascii="Calibri" w:hAnsi="Calibri" w:cs="Calibri"/>
                <w:color w:val="000000"/>
                <w:sz w:val="22"/>
                <w:szCs w:val="22"/>
              </w:rPr>
              <w:t>33;Серная мазь 33% 30 г;Наличие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10</w:t>
            </w:r>
          </w:p>
        </w:tc>
        <w:tc>
          <w:tcPr>
            <w:tcW w:w="1248" w:type="dxa"/>
            <w:gridSpan w:val="2"/>
          </w:tcPr>
          <w:p w:rsidR="00CB471D" w:rsidRDefault="00CB471D" w:rsidP="00CB471D">
            <w:r w:rsidRPr="00F07985">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Pr="00B77A61" w:rsidRDefault="00CB471D" w:rsidP="00CB471D">
            <w:pPr>
              <w:pStyle w:val="23"/>
              <w:spacing w:line="240" w:lineRule="auto"/>
              <w:ind w:firstLine="0"/>
              <w:jc w:val="center"/>
              <w:rPr>
                <w:rFonts w:ascii="GHEA Grapalat" w:hAnsi="GHEA Grapalat"/>
                <w:lang w:val="hy-AM"/>
              </w:rPr>
            </w:pPr>
            <w:r>
              <w:rPr>
                <w:rFonts w:ascii="GHEA Grapalat" w:hAnsi="GHEA Grapalat"/>
                <w:lang w:val="hy-AM"/>
              </w:rPr>
              <w:t>14</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33631420</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Колхицин 1 мг</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vAlign w:val="center"/>
          </w:tcPr>
          <w:p w:rsidR="00CB471D" w:rsidRDefault="00CB471D" w:rsidP="00CB471D">
            <w:pPr>
              <w:rPr>
                <w:rFonts w:ascii="Calibri" w:hAnsi="Calibri" w:cs="Calibri"/>
                <w:color w:val="000000"/>
                <w:sz w:val="22"/>
                <w:szCs w:val="22"/>
              </w:rPr>
            </w:pPr>
            <w:r>
              <w:rPr>
                <w:rFonts w:ascii="Calibri" w:hAnsi="Calibri" w:cs="Calibri"/>
                <w:color w:val="000000"/>
                <w:sz w:val="22"/>
                <w:szCs w:val="22"/>
              </w:rPr>
              <w:t>34;Колхицин таблетки 1 мг;Наличие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600</w:t>
            </w:r>
          </w:p>
        </w:tc>
        <w:tc>
          <w:tcPr>
            <w:tcW w:w="1248" w:type="dxa"/>
            <w:gridSpan w:val="2"/>
          </w:tcPr>
          <w:p w:rsidR="00CB471D" w:rsidRDefault="00CB471D" w:rsidP="00CB471D">
            <w:r w:rsidRPr="00F07985">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Pr="00B77A61" w:rsidRDefault="00CB471D" w:rsidP="00CB471D">
            <w:pPr>
              <w:pStyle w:val="23"/>
              <w:spacing w:line="240" w:lineRule="auto"/>
              <w:ind w:firstLine="0"/>
              <w:jc w:val="center"/>
              <w:rPr>
                <w:rFonts w:ascii="GHEA Grapalat" w:hAnsi="GHEA Grapalat"/>
                <w:lang w:val="hy-AM"/>
              </w:rPr>
            </w:pPr>
            <w:r>
              <w:rPr>
                <w:rFonts w:ascii="GHEA Grapalat" w:hAnsi="GHEA Grapalat"/>
                <w:lang w:val="hy-AM"/>
              </w:rPr>
              <w:t>15</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33661128</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Карбамазепин 200 мг</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vAlign w:val="center"/>
          </w:tcPr>
          <w:p w:rsidR="00CB471D" w:rsidRDefault="00CB471D" w:rsidP="00CB471D">
            <w:pPr>
              <w:rPr>
                <w:rFonts w:ascii="Calibri" w:hAnsi="Calibri" w:cs="Calibri"/>
                <w:color w:val="000000"/>
                <w:sz w:val="22"/>
                <w:szCs w:val="22"/>
              </w:rPr>
            </w:pPr>
            <w:r>
              <w:rPr>
                <w:rFonts w:ascii="Calibri" w:hAnsi="Calibri" w:cs="Calibri"/>
                <w:color w:val="000000"/>
                <w:sz w:val="22"/>
                <w:szCs w:val="22"/>
              </w:rPr>
              <w:t>35;Карбамазепин таблетки 200 мг;Наличие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37000</w:t>
            </w:r>
          </w:p>
        </w:tc>
        <w:tc>
          <w:tcPr>
            <w:tcW w:w="1248" w:type="dxa"/>
            <w:gridSpan w:val="2"/>
          </w:tcPr>
          <w:p w:rsidR="00CB471D" w:rsidRDefault="00CB471D" w:rsidP="00CB471D">
            <w:r w:rsidRPr="00F07985">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Pr="00B77A61" w:rsidRDefault="00CB471D" w:rsidP="00CB471D">
            <w:pPr>
              <w:pStyle w:val="23"/>
              <w:spacing w:line="240" w:lineRule="auto"/>
              <w:ind w:firstLine="0"/>
              <w:jc w:val="center"/>
              <w:rPr>
                <w:rFonts w:ascii="GHEA Grapalat" w:hAnsi="GHEA Grapalat"/>
                <w:lang w:val="hy-AM"/>
              </w:rPr>
            </w:pPr>
            <w:r>
              <w:rPr>
                <w:rFonts w:ascii="GHEA Grapalat" w:hAnsi="GHEA Grapalat"/>
                <w:lang w:val="hy-AM"/>
              </w:rPr>
              <w:t>16</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33661139</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Галоперидол 5 мг</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vAlign w:val="center"/>
          </w:tcPr>
          <w:p w:rsidR="00CB471D" w:rsidRDefault="00CB471D" w:rsidP="00CB471D">
            <w:pPr>
              <w:rPr>
                <w:rFonts w:ascii="Calibri" w:hAnsi="Calibri" w:cs="Calibri"/>
                <w:color w:val="000000"/>
                <w:sz w:val="22"/>
                <w:szCs w:val="22"/>
              </w:rPr>
            </w:pPr>
            <w:r>
              <w:rPr>
                <w:rFonts w:ascii="Calibri" w:hAnsi="Calibri" w:cs="Calibri"/>
                <w:color w:val="000000"/>
                <w:sz w:val="22"/>
                <w:szCs w:val="22"/>
              </w:rPr>
              <w:t>36;Галоперидол таблетки 5 мг;Наличие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1500</w:t>
            </w:r>
          </w:p>
        </w:tc>
        <w:tc>
          <w:tcPr>
            <w:tcW w:w="1248" w:type="dxa"/>
            <w:gridSpan w:val="2"/>
          </w:tcPr>
          <w:p w:rsidR="00CB471D" w:rsidRDefault="00CB471D" w:rsidP="00CB471D">
            <w:r w:rsidRPr="00F07985">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Pr="00B77A61" w:rsidRDefault="00CB471D" w:rsidP="00CB471D">
            <w:pPr>
              <w:pStyle w:val="23"/>
              <w:spacing w:line="240" w:lineRule="auto"/>
              <w:ind w:firstLine="0"/>
              <w:jc w:val="center"/>
              <w:rPr>
                <w:rFonts w:ascii="GHEA Grapalat" w:hAnsi="GHEA Grapalat"/>
                <w:lang w:val="hy-AM"/>
              </w:rPr>
            </w:pPr>
            <w:r>
              <w:rPr>
                <w:rFonts w:ascii="GHEA Grapalat" w:hAnsi="GHEA Grapalat"/>
                <w:lang w:val="hy-AM"/>
              </w:rPr>
              <w:t>17</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Рексетин 20 мг</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vAlign w:val="center"/>
          </w:tcPr>
          <w:p w:rsidR="00CB471D" w:rsidRDefault="00CB471D" w:rsidP="00CB471D">
            <w:pPr>
              <w:rPr>
                <w:rFonts w:ascii="Calibri" w:hAnsi="Calibri" w:cs="Calibri"/>
                <w:color w:val="000000"/>
                <w:sz w:val="22"/>
                <w:szCs w:val="22"/>
              </w:rPr>
            </w:pPr>
            <w:r>
              <w:rPr>
                <w:rFonts w:ascii="Calibri" w:hAnsi="Calibri" w:cs="Calibri"/>
                <w:color w:val="000000"/>
                <w:sz w:val="22"/>
                <w:szCs w:val="22"/>
              </w:rPr>
              <w:t>37;Рексетин таблетки 20 мг;Наличие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740</w:t>
            </w:r>
          </w:p>
        </w:tc>
        <w:tc>
          <w:tcPr>
            <w:tcW w:w="1248" w:type="dxa"/>
            <w:gridSpan w:val="2"/>
          </w:tcPr>
          <w:p w:rsidR="00CB471D" w:rsidRDefault="00CB471D" w:rsidP="00CB471D">
            <w:r w:rsidRPr="00F07985">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Pr="00B77A61" w:rsidRDefault="00CB471D" w:rsidP="00CB471D">
            <w:pPr>
              <w:pStyle w:val="23"/>
              <w:spacing w:line="240" w:lineRule="auto"/>
              <w:ind w:firstLine="0"/>
              <w:jc w:val="center"/>
              <w:rPr>
                <w:rFonts w:ascii="GHEA Grapalat" w:hAnsi="GHEA Grapalat"/>
                <w:lang w:val="hy-AM"/>
              </w:rPr>
            </w:pPr>
            <w:r>
              <w:rPr>
                <w:rFonts w:ascii="GHEA Grapalat" w:hAnsi="GHEA Grapalat"/>
                <w:lang w:val="hy-AM"/>
              </w:rPr>
              <w:t>18</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33631380</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Мидокалм 50 мг</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vAlign w:val="center"/>
          </w:tcPr>
          <w:p w:rsidR="00CB471D" w:rsidRDefault="00CB471D" w:rsidP="00CB471D">
            <w:pPr>
              <w:rPr>
                <w:rFonts w:ascii="Calibri" w:hAnsi="Calibri" w:cs="Calibri"/>
                <w:color w:val="000000"/>
                <w:sz w:val="22"/>
                <w:szCs w:val="22"/>
              </w:rPr>
            </w:pPr>
            <w:r>
              <w:rPr>
                <w:rFonts w:ascii="Calibri" w:hAnsi="Calibri" w:cs="Calibri"/>
                <w:color w:val="000000"/>
                <w:sz w:val="22"/>
                <w:szCs w:val="22"/>
              </w:rPr>
              <w:t>38;Мидокалм таблетки 50 мг;Наличие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8000</w:t>
            </w:r>
          </w:p>
        </w:tc>
        <w:tc>
          <w:tcPr>
            <w:tcW w:w="1248" w:type="dxa"/>
            <w:gridSpan w:val="2"/>
          </w:tcPr>
          <w:p w:rsidR="00CB471D" w:rsidRDefault="00CB471D" w:rsidP="00CB471D">
            <w:r w:rsidRPr="00F07985">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Pr="00B77A61" w:rsidRDefault="00CB471D" w:rsidP="00CB471D">
            <w:pPr>
              <w:pStyle w:val="23"/>
              <w:spacing w:line="240" w:lineRule="auto"/>
              <w:ind w:firstLine="0"/>
              <w:jc w:val="center"/>
              <w:rPr>
                <w:rFonts w:ascii="GHEA Grapalat" w:hAnsi="GHEA Grapalat"/>
                <w:lang w:val="hy-AM"/>
              </w:rPr>
            </w:pPr>
            <w:r>
              <w:rPr>
                <w:rFonts w:ascii="GHEA Grapalat" w:hAnsi="GHEA Grapalat"/>
                <w:lang w:val="hy-AM"/>
              </w:rPr>
              <w:t>19</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33691194</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Трифтазин 5 мг</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vAlign w:val="center"/>
          </w:tcPr>
          <w:p w:rsidR="00CB471D" w:rsidRDefault="00CB471D" w:rsidP="00CB471D">
            <w:pPr>
              <w:rPr>
                <w:rFonts w:ascii="Calibri" w:hAnsi="Calibri" w:cs="Calibri"/>
                <w:color w:val="000000"/>
                <w:sz w:val="22"/>
                <w:szCs w:val="22"/>
              </w:rPr>
            </w:pPr>
            <w:r>
              <w:rPr>
                <w:rFonts w:ascii="Calibri" w:hAnsi="Calibri" w:cs="Calibri"/>
                <w:color w:val="000000"/>
                <w:sz w:val="22"/>
                <w:szCs w:val="22"/>
              </w:rPr>
              <w:t>39;Трифтазин таблетки 5 мг;Наличие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400</w:t>
            </w:r>
          </w:p>
        </w:tc>
        <w:tc>
          <w:tcPr>
            <w:tcW w:w="1248" w:type="dxa"/>
            <w:gridSpan w:val="2"/>
          </w:tcPr>
          <w:p w:rsidR="00CB471D" w:rsidRDefault="00CB471D" w:rsidP="00CB471D">
            <w:r w:rsidRPr="00F07985">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Pr="00B77A61" w:rsidRDefault="00CB471D" w:rsidP="00CB471D">
            <w:pPr>
              <w:pStyle w:val="23"/>
              <w:spacing w:line="240" w:lineRule="auto"/>
              <w:ind w:firstLine="0"/>
              <w:jc w:val="center"/>
              <w:rPr>
                <w:rFonts w:ascii="GHEA Grapalat" w:hAnsi="GHEA Grapalat"/>
                <w:lang w:val="hy-AM"/>
              </w:rPr>
            </w:pPr>
            <w:r>
              <w:rPr>
                <w:rFonts w:ascii="GHEA Grapalat" w:hAnsi="GHEA Grapalat"/>
                <w:lang w:val="hy-AM"/>
              </w:rPr>
              <w:t>20</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33621270</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Гексилок ментол 0,2% 15 мл</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vAlign w:val="center"/>
          </w:tcPr>
          <w:p w:rsidR="00CB471D" w:rsidRDefault="00CB471D" w:rsidP="00CB471D">
            <w:pPr>
              <w:rPr>
                <w:rFonts w:ascii="Calibri" w:hAnsi="Calibri" w:cs="Calibri"/>
                <w:color w:val="000000"/>
                <w:sz w:val="22"/>
                <w:szCs w:val="22"/>
              </w:rPr>
            </w:pPr>
            <w:r>
              <w:rPr>
                <w:rFonts w:ascii="Calibri" w:hAnsi="Calibri" w:cs="Calibri"/>
                <w:color w:val="000000"/>
                <w:sz w:val="22"/>
                <w:szCs w:val="22"/>
              </w:rPr>
              <w:t>40;Гексилок ментол спрей 0,2% 15 мл;Наличие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30</w:t>
            </w:r>
          </w:p>
        </w:tc>
        <w:tc>
          <w:tcPr>
            <w:tcW w:w="1248" w:type="dxa"/>
            <w:gridSpan w:val="2"/>
          </w:tcPr>
          <w:p w:rsidR="00CB471D" w:rsidRDefault="00CB471D" w:rsidP="00CB471D">
            <w:r w:rsidRPr="00F07985">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Pr="00B77A61" w:rsidRDefault="00CB471D" w:rsidP="00CB471D">
            <w:pPr>
              <w:pStyle w:val="23"/>
              <w:spacing w:line="240" w:lineRule="auto"/>
              <w:ind w:firstLine="0"/>
              <w:jc w:val="center"/>
              <w:rPr>
                <w:rFonts w:ascii="GHEA Grapalat" w:hAnsi="GHEA Grapalat"/>
                <w:lang w:val="hy-AM"/>
              </w:rPr>
            </w:pPr>
            <w:r>
              <w:rPr>
                <w:rFonts w:ascii="GHEA Grapalat" w:hAnsi="GHEA Grapalat"/>
                <w:lang w:val="hy-AM"/>
              </w:rPr>
              <w:t>21</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24311360</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Натрия хлорид 0,9% 500 мл</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tcPr>
          <w:p w:rsidR="00CB471D" w:rsidRPr="00CE4824" w:rsidRDefault="00CB471D" w:rsidP="00CB471D">
            <w:r w:rsidRPr="00CE4824">
              <w:t>41;Натрия хлорид 0,9% 500 мл полиэтиленовый флакон;Наличие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60</w:t>
            </w:r>
          </w:p>
        </w:tc>
        <w:tc>
          <w:tcPr>
            <w:tcW w:w="1248" w:type="dxa"/>
            <w:gridSpan w:val="2"/>
          </w:tcPr>
          <w:p w:rsidR="00CB471D" w:rsidRDefault="00CB471D" w:rsidP="00CB471D">
            <w:r w:rsidRPr="00F07985">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Pr="00B77A61" w:rsidRDefault="00CB471D" w:rsidP="00CB471D">
            <w:pPr>
              <w:pStyle w:val="23"/>
              <w:spacing w:line="240" w:lineRule="auto"/>
              <w:ind w:firstLine="0"/>
              <w:jc w:val="center"/>
              <w:rPr>
                <w:rFonts w:ascii="GHEA Grapalat" w:hAnsi="GHEA Grapalat"/>
                <w:lang w:val="hy-AM"/>
              </w:rPr>
            </w:pPr>
            <w:r>
              <w:rPr>
                <w:rFonts w:ascii="GHEA Grapalat" w:hAnsi="GHEA Grapalat"/>
                <w:lang w:val="hy-AM"/>
              </w:rPr>
              <w:lastRenderedPageBreak/>
              <w:t>22</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44423652</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Резиновое кольцо для пролежней N3</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tcPr>
          <w:p w:rsidR="00CB471D" w:rsidRPr="00CE4824" w:rsidRDefault="00CB471D" w:rsidP="00CB471D">
            <w:r w:rsidRPr="00CE4824">
              <w:t>53;Резиновое кольцо против пролежней N3;Наличие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3</w:t>
            </w:r>
          </w:p>
        </w:tc>
        <w:tc>
          <w:tcPr>
            <w:tcW w:w="1248" w:type="dxa"/>
            <w:gridSpan w:val="2"/>
          </w:tcPr>
          <w:p w:rsidR="00CB471D" w:rsidRDefault="00CB471D" w:rsidP="00CB471D">
            <w:r w:rsidRPr="00F07985">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Pr="00B77A61" w:rsidRDefault="00CB471D" w:rsidP="00CB471D">
            <w:pPr>
              <w:pStyle w:val="23"/>
              <w:spacing w:line="240" w:lineRule="auto"/>
              <w:ind w:firstLine="0"/>
              <w:jc w:val="center"/>
              <w:rPr>
                <w:rFonts w:ascii="GHEA Grapalat" w:hAnsi="GHEA Grapalat"/>
                <w:lang w:val="hy-AM"/>
              </w:rPr>
            </w:pPr>
            <w:r>
              <w:rPr>
                <w:rFonts w:ascii="GHEA Grapalat" w:hAnsi="GHEA Grapalat"/>
                <w:lang w:val="hy-AM"/>
              </w:rPr>
              <w:t>23</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44423652</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Резиновое кольцо для пролежней N2</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tcPr>
          <w:p w:rsidR="00CB471D" w:rsidRPr="00CE4824" w:rsidRDefault="00CB471D" w:rsidP="00CB471D">
            <w:r w:rsidRPr="00CE4824">
              <w:t>54;Резиновое кольцо против пролежней N2;Наличие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3</w:t>
            </w:r>
          </w:p>
        </w:tc>
        <w:tc>
          <w:tcPr>
            <w:tcW w:w="1248" w:type="dxa"/>
            <w:gridSpan w:val="2"/>
          </w:tcPr>
          <w:p w:rsidR="00CB471D" w:rsidRDefault="00CB471D" w:rsidP="00CB471D">
            <w:r w:rsidRPr="00F07985">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Pr="00B77A61" w:rsidRDefault="00CB471D" w:rsidP="00CB471D">
            <w:pPr>
              <w:pStyle w:val="23"/>
              <w:spacing w:line="240" w:lineRule="auto"/>
              <w:ind w:firstLine="0"/>
              <w:jc w:val="center"/>
              <w:rPr>
                <w:rFonts w:ascii="GHEA Grapalat" w:hAnsi="GHEA Grapalat"/>
                <w:lang w:val="hy-AM"/>
              </w:rPr>
            </w:pPr>
            <w:r>
              <w:rPr>
                <w:rFonts w:ascii="GHEA Grapalat" w:hAnsi="GHEA Grapalat"/>
                <w:lang w:val="hy-AM"/>
              </w:rPr>
              <w:t>24</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33661131</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Фенобарбитал 100 мг</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tcPr>
          <w:p w:rsidR="00CB471D" w:rsidRPr="00CE4824" w:rsidRDefault="00CB471D" w:rsidP="00CB471D">
            <w:r w:rsidRPr="00CE4824">
              <w:t>55;Фенобарбитал таблетки 100 мг;Наличие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3700</w:t>
            </w:r>
          </w:p>
        </w:tc>
        <w:tc>
          <w:tcPr>
            <w:tcW w:w="1248" w:type="dxa"/>
            <w:gridSpan w:val="2"/>
          </w:tcPr>
          <w:p w:rsidR="00CB471D" w:rsidRDefault="00CB471D" w:rsidP="00CB471D">
            <w:r w:rsidRPr="00F07985">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Pr="00B77A61" w:rsidRDefault="00CB471D" w:rsidP="00CB471D">
            <w:pPr>
              <w:pStyle w:val="23"/>
              <w:spacing w:line="240" w:lineRule="auto"/>
              <w:ind w:firstLine="0"/>
              <w:jc w:val="center"/>
              <w:rPr>
                <w:rFonts w:ascii="GHEA Grapalat" w:hAnsi="GHEA Grapalat"/>
                <w:lang w:val="hy-AM"/>
              </w:rPr>
            </w:pPr>
            <w:r>
              <w:rPr>
                <w:rFonts w:ascii="GHEA Grapalat" w:hAnsi="GHEA Grapalat"/>
                <w:lang w:val="hy-AM"/>
              </w:rPr>
              <w:t>25</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Солкосерил мазь 20 г</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tcPr>
          <w:p w:rsidR="00CB471D" w:rsidRPr="00CE4824" w:rsidRDefault="00CB471D" w:rsidP="00CB471D">
            <w:r w:rsidRPr="00CE4824">
              <w:t>56;Солкосерил мазь 20 г;Наличие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5</w:t>
            </w:r>
          </w:p>
        </w:tc>
        <w:tc>
          <w:tcPr>
            <w:tcW w:w="1248" w:type="dxa"/>
            <w:gridSpan w:val="2"/>
          </w:tcPr>
          <w:p w:rsidR="00CB471D" w:rsidRDefault="00CB471D" w:rsidP="00CB471D">
            <w:r w:rsidRPr="00F07985">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Pr="00B77A61" w:rsidRDefault="00CB471D" w:rsidP="00CB471D">
            <w:pPr>
              <w:pStyle w:val="23"/>
              <w:spacing w:line="240" w:lineRule="auto"/>
              <w:ind w:firstLine="0"/>
              <w:jc w:val="center"/>
              <w:rPr>
                <w:rFonts w:ascii="GHEA Grapalat" w:hAnsi="GHEA Grapalat"/>
                <w:lang w:val="hy-AM"/>
              </w:rPr>
            </w:pPr>
            <w:r>
              <w:rPr>
                <w:rFonts w:ascii="GHEA Grapalat" w:hAnsi="GHEA Grapalat"/>
                <w:lang w:val="hy-AM"/>
              </w:rPr>
              <w:t>26</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33661180</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Клоназепам 2 мг</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tcPr>
          <w:p w:rsidR="00CB471D" w:rsidRPr="00CE4824" w:rsidRDefault="00CB471D" w:rsidP="00CB471D">
            <w:r w:rsidRPr="00CE4824">
              <w:t>58;Клоназепам таблетки 2 мг;Наличие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1400</w:t>
            </w:r>
          </w:p>
        </w:tc>
        <w:tc>
          <w:tcPr>
            <w:tcW w:w="1248" w:type="dxa"/>
            <w:gridSpan w:val="2"/>
          </w:tcPr>
          <w:p w:rsidR="00CB471D" w:rsidRDefault="00CB471D" w:rsidP="00CB471D">
            <w:r w:rsidRPr="00F07985">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Pr="00B77A61" w:rsidRDefault="00CB471D" w:rsidP="00CB471D">
            <w:pPr>
              <w:pStyle w:val="23"/>
              <w:spacing w:line="240" w:lineRule="auto"/>
              <w:ind w:firstLine="0"/>
              <w:jc w:val="center"/>
              <w:rPr>
                <w:rFonts w:ascii="GHEA Grapalat" w:hAnsi="GHEA Grapalat"/>
                <w:lang w:val="hy-AM"/>
              </w:rPr>
            </w:pPr>
            <w:r>
              <w:rPr>
                <w:rFonts w:ascii="GHEA Grapalat" w:hAnsi="GHEA Grapalat"/>
                <w:lang w:val="hy-AM"/>
              </w:rPr>
              <w:t>27</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33141159</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Перчатки медицинские N100</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tcPr>
          <w:p w:rsidR="00CB471D" w:rsidRPr="00CE4824" w:rsidRDefault="00CB471D" w:rsidP="00CB471D">
            <w:r w:rsidRPr="00CE4824">
              <w:t>59;Перчатки медицинские N100;Наличие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100</w:t>
            </w:r>
          </w:p>
        </w:tc>
        <w:tc>
          <w:tcPr>
            <w:tcW w:w="1248" w:type="dxa"/>
            <w:gridSpan w:val="2"/>
          </w:tcPr>
          <w:p w:rsidR="00CB471D" w:rsidRDefault="00CB471D" w:rsidP="00CB471D">
            <w:r w:rsidRPr="00F07985">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Pr="00B77A61" w:rsidRDefault="00CB471D" w:rsidP="00CB471D">
            <w:pPr>
              <w:pStyle w:val="23"/>
              <w:spacing w:line="240" w:lineRule="auto"/>
              <w:ind w:firstLine="0"/>
              <w:jc w:val="center"/>
              <w:rPr>
                <w:rFonts w:ascii="GHEA Grapalat" w:hAnsi="GHEA Grapalat"/>
                <w:lang w:val="hy-AM"/>
              </w:rPr>
            </w:pPr>
            <w:r>
              <w:rPr>
                <w:rFonts w:ascii="GHEA Grapalat" w:hAnsi="GHEA Grapalat"/>
                <w:lang w:val="hy-AM"/>
              </w:rPr>
              <w:t>28</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33691199</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Карсил 22,5 мг</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tcPr>
          <w:p w:rsidR="00CB471D" w:rsidRPr="00CE4824" w:rsidRDefault="00CB471D" w:rsidP="00CB471D">
            <w:r w:rsidRPr="00CE4824">
              <w:t>60;Карсил таблетки 22,5 мг;Наличие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50</w:t>
            </w:r>
          </w:p>
        </w:tc>
        <w:tc>
          <w:tcPr>
            <w:tcW w:w="1248" w:type="dxa"/>
            <w:gridSpan w:val="2"/>
          </w:tcPr>
          <w:p w:rsidR="00CB471D" w:rsidRDefault="00CB471D" w:rsidP="00CB471D">
            <w:r w:rsidRPr="00F07985">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29</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33621590</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Фуросемид 40 мг</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tcPr>
          <w:p w:rsidR="00CB471D" w:rsidRPr="00CE4824" w:rsidRDefault="00CB471D" w:rsidP="00CB471D">
            <w:r w:rsidRPr="00CE4824">
              <w:t>61;Фуросемид таблетки 40 мг;Наличие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400</w:t>
            </w:r>
          </w:p>
        </w:tc>
        <w:tc>
          <w:tcPr>
            <w:tcW w:w="1248" w:type="dxa"/>
            <w:gridSpan w:val="2"/>
          </w:tcPr>
          <w:p w:rsidR="00CB471D" w:rsidRDefault="00CB471D" w:rsidP="00CB471D">
            <w:r w:rsidRPr="00F07985">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30</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33651280</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Энтерофурил 200 мг</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tcPr>
          <w:p w:rsidR="00CB471D" w:rsidRPr="00CE4824" w:rsidRDefault="00CB471D" w:rsidP="00CB471D">
            <w:r w:rsidRPr="00CE4824">
              <w:t>62;Энтерофурил капсулы 200 мг;Наличие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капсула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64</w:t>
            </w:r>
          </w:p>
        </w:tc>
        <w:tc>
          <w:tcPr>
            <w:tcW w:w="1248" w:type="dxa"/>
            <w:gridSpan w:val="2"/>
          </w:tcPr>
          <w:p w:rsidR="00CB471D" w:rsidRDefault="00CB471D" w:rsidP="00CB471D">
            <w:r w:rsidRPr="00F07985">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lastRenderedPageBreak/>
              <w:t>31</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Маалокс</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tcPr>
          <w:p w:rsidR="00CB471D" w:rsidRPr="00CE4824" w:rsidRDefault="00CB471D" w:rsidP="00CB471D">
            <w:r w:rsidRPr="00CE4824">
              <w:t>76;Маалокс таблетки;Наличие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80</w:t>
            </w:r>
          </w:p>
        </w:tc>
        <w:tc>
          <w:tcPr>
            <w:tcW w:w="1248" w:type="dxa"/>
            <w:gridSpan w:val="2"/>
          </w:tcPr>
          <w:p w:rsidR="00CB471D" w:rsidRDefault="00CB471D" w:rsidP="00CB471D">
            <w:r w:rsidRPr="00F07985">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32</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Кокарбоксилаза 50 мг/2 мл</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tcPr>
          <w:p w:rsidR="00CB471D" w:rsidRPr="00CE4824" w:rsidRDefault="00CB471D" w:rsidP="00CB471D">
            <w:r w:rsidRPr="00CE4824">
              <w:t>79;Кокарбоксилаза 50 мг/2 мл ампула;Наличие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ампула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50</w:t>
            </w:r>
          </w:p>
        </w:tc>
        <w:tc>
          <w:tcPr>
            <w:tcW w:w="1248" w:type="dxa"/>
            <w:gridSpan w:val="2"/>
          </w:tcPr>
          <w:p w:rsidR="00CB471D" w:rsidRDefault="00CB471D" w:rsidP="00CB471D">
            <w:r w:rsidRPr="00F07985">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33</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33711310</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Кетоконазол шампунь 2% 90 мл</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tcPr>
          <w:p w:rsidR="00CB471D" w:rsidRPr="00CE4824" w:rsidRDefault="00CB471D" w:rsidP="00CB471D">
            <w:r w:rsidRPr="00CE4824">
              <w:t>82;Кетоконазол шампунь 2% 90 мл;Наличие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10</w:t>
            </w:r>
          </w:p>
        </w:tc>
        <w:tc>
          <w:tcPr>
            <w:tcW w:w="1248" w:type="dxa"/>
            <w:gridSpan w:val="2"/>
          </w:tcPr>
          <w:p w:rsidR="00CB471D" w:rsidRDefault="00CB471D" w:rsidP="00CB471D">
            <w:r w:rsidRPr="00F07985">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34</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33651150</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Флуконазол 50 мг</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tcPr>
          <w:p w:rsidR="00CB471D" w:rsidRPr="00CE4824" w:rsidRDefault="00CB471D" w:rsidP="00CB471D">
            <w:r w:rsidRPr="00CE4824">
              <w:t>93;Флуконазол таблетки 50 мг;Наличие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24</w:t>
            </w:r>
          </w:p>
        </w:tc>
        <w:tc>
          <w:tcPr>
            <w:tcW w:w="1248" w:type="dxa"/>
            <w:gridSpan w:val="2"/>
          </w:tcPr>
          <w:p w:rsidR="00CB471D" w:rsidRDefault="00CB471D" w:rsidP="00CB471D">
            <w:r w:rsidRPr="00211EFD">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35</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33621340</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Кофеин 10% 1 мл</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tcPr>
          <w:p w:rsidR="00CB471D" w:rsidRPr="00CE4824" w:rsidRDefault="00CB471D" w:rsidP="00CB471D">
            <w:r w:rsidRPr="00CE4824">
              <w:t>96;Кофеин раствор 10% 1 мл ампула;Наличие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ампула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10</w:t>
            </w:r>
          </w:p>
        </w:tc>
        <w:tc>
          <w:tcPr>
            <w:tcW w:w="1248" w:type="dxa"/>
            <w:gridSpan w:val="2"/>
          </w:tcPr>
          <w:p w:rsidR="00CB471D" w:rsidRDefault="00CB471D" w:rsidP="00CB471D">
            <w:r w:rsidRPr="00211EFD">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36</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33631170</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Тетрациклиновая глазная мазь 1% 3 г</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tcPr>
          <w:p w:rsidR="00CB471D" w:rsidRPr="00CE4824" w:rsidRDefault="00CB471D" w:rsidP="00CB471D">
            <w:r w:rsidRPr="00CE4824">
              <w:t>97;Тетрациклиновая глазная мазь 1% 3 г;Наличие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5</w:t>
            </w:r>
          </w:p>
        </w:tc>
        <w:tc>
          <w:tcPr>
            <w:tcW w:w="1248" w:type="dxa"/>
            <w:gridSpan w:val="2"/>
          </w:tcPr>
          <w:p w:rsidR="00CB471D" w:rsidRDefault="00CB471D" w:rsidP="00CB471D">
            <w:r w:rsidRPr="00211EFD">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37</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Аевит 0,2 N30</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tcPr>
          <w:p w:rsidR="00CB471D" w:rsidRPr="00CE4824" w:rsidRDefault="00CB471D" w:rsidP="00CB471D">
            <w:r w:rsidRPr="00CE4824">
              <w:t>101;Аевит капсулы 0,2 N30;Наличие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5</w:t>
            </w:r>
          </w:p>
        </w:tc>
        <w:tc>
          <w:tcPr>
            <w:tcW w:w="1248" w:type="dxa"/>
            <w:gridSpan w:val="2"/>
          </w:tcPr>
          <w:p w:rsidR="00CB471D" w:rsidRDefault="00CB471D" w:rsidP="00CB471D">
            <w:r w:rsidRPr="00211EFD">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38</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33141211</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Глюкометр</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tcPr>
          <w:p w:rsidR="00CB471D" w:rsidRPr="00CE4824" w:rsidRDefault="00CB471D" w:rsidP="00CB471D">
            <w:r w:rsidRPr="00CE4824">
              <w:t>109;Глюкометр;Медицинское оборудование для измерения уровня глюкозы</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2</w:t>
            </w:r>
          </w:p>
        </w:tc>
        <w:tc>
          <w:tcPr>
            <w:tcW w:w="1248" w:type="dxa"/>
            <w:gridSpan w:val="2"/>
          </w:tcPr>
          <w:p w:rsidR="00CB471D" w:rsidRDefault="00CB471D" w:rsidP="00CB471D">
            <w:r w:rsidRPr="00211EFD">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39</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38411200</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Бесконтактный термометр</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tcPr>
          <w:p w:rsidR="00CB471D" w:rsidRPr="00CE4824" w:rsidRDefault="00CB471D" w:rsidP="00CB471D">
            <w:r w:rsidRPr="00CE4824">
              <w:t>110;Бесконтактный термометр;Медицинское оборудование для измерения температуры</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5</w:t>
            </w:r>
          </w:p>
        </w:tc>
        <w:tc>
          <w:tcPr>
            <w:tcW w:w="1248" w:type="dxa"/>
            <w:gridSpan w:val="2"/>
          </w:tcPr>
          <w:p w:rsidR="00CB471D" w:rsidRDefault="00CB471D" w:rsidP="00CB471D">
            <w:r w:rsidRPr="00211EFD">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lastRenderedPageBreak/>
              <w:t>40</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33141243</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Тонометр автоматический</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tcPr>
          <w:p w:rsidR="00CB471D" w:rsidRPr="00CE4824" w:rsidRDefault="00CB471D" w:rsidP="00CB471D">
            <w:r w:rsidRPr="00CE4824">
              <w:t>112;Тонометр автоматический;Медицинское оборудование для измерения артериального давления</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1</w:t>
            </w:r>
          </w:p>
        </w:tc>
        <w:tc>
          <w:tcPr>
            <w:tcW w:w="1248" w:type="dxa"/>
            <w:gridSpan w:val="2"/>
          </w:tcPr>
          <w:p w:rsidR="00CB471D" w:rsidRDefault="00CB471D" w:rsidP="00CB471D">
            <w:r w:rsidRPr="00211EFD">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41</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Дентин паста 50 г</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tcPr>
          <w:p w:rsidR="00CB471D" w:rsidRPr="00CE4824" w:rsidRDefault="00CB471D" w:rsidP="00CB471D">
            <w:r w:rsidRPr="00CE4824">
              <w:t>113;Дентин паста 50 г;Наличие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2</w:t>
            </w:r>
          </w:p>
        </w:tc>
        <w:tc>
          <w:tcPr>
            <w:tcW w:w="1248" w:type="dxa"/>
            <w:gridSpan w:val="2"/>
          </w:tcPr>
          <w:p w:rsidR="00CB471D" w:rsidRDefault="00CB471D" w:rsidP="00CB471D">
            <w:r w:rsidRPr="00211EFD">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42</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Силидонт-2 (порошок 50 г, жидкость 30 мл)</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tcPr>
          <w:p w:rsidR="00CB471D" w:rsidRPr="00CE4824" w:rsidRDefault="00CB471D" w:rsidP="00CB471D">
            <w:r w:rsidRPr="00CE4824">
              <w:t>114;Силидонт-2 (порошок 50 г, жидкость 30 мл);Наличие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1</w:t>
            </w:r>
          </w:p>
        </w:tc>
        <w:tc>
          <w:tcPr>
            <w:tcW w:w="1248" w:type="dxa"/>
            <w:gridSpan w:val="2"/>
          </w:tcPr>
          <w:p w:rsidR="00CB471D" w:rsidRDefault="00CB471D" w:rsidP="00CB471D">
            <w:r w:rsidRPr="00211EFD">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43</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Белладонт цемент (порошок 50 г, жидкость 30 мл)</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tcPr>
          <w:p w:rsidR="00CB471D" w:rsidRPr="00CE4824" w:rsidRDefault="00CB471D" w:rsidP="00CB471D">
            <w:r w:rsidRPr="00CE4824">
              <w:t>115;Белладонт цемент (порошок 50 г, жидкость 30 мл);Наличие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1</w:t>
            </w:r>
          </w:p>
        </w:tc>
        <w:tc>
          <w:tcPr>
            <w:tcW w:w="1248" w:type="dxa"/>
            <w:gridSpan w:val="2"/>
          </w:tcPr>
          <w:p w:rsidR="00CB471D" w:rsidRDefault="00CB471D" w:rsidP="00CB471D">
            <w:r w:rsidRPr="00211EFD">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44</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Капрамин жидкость 30 мл</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tcPr>
          <w:p w:rsidR="00CB471D" w:rsidRPr="00CE4824" w:rsidRDefault="00CB471D" w:rsidP="00CB471D">
            <w:r w:rsidRPr="00CE4824">
              <w:t>116;Капрамин жидкость 30 мл флакон;Наличие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флакон</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1</w:t>
            </w:r>
          </w:p>
        </w:tc>
        <w:tc>
          <w:tcPr>
            <w:tcW w:w="1248" w:type="dxa"/>
            <w:gridSpan w:val="2"/>
          </w:tcPr>
          <w:p w:rsidR="00CB471D" w:rsidRDefault="00CB471D" w:rsidP="00CB471D">
            <w:r w:rsidRPr="00211EFD">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45</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Светоотверждаемый композитный пломбировочный материал</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tcPr>
          <w:p w:rsidR="00CB471D" w:rsidRPr="00CE4824" w:rsidRDefault="00CB471D" w:rsidP="00CB471D">
            <w:r w:rsidRPr="00CE4824">
              <w:t>117;Светоотверждаемый композитный пломбировочный материал;Наличие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1</w:t>
            </w:r>
          </w:p>
        </w:tc>
        <w:tc>
          <w:tcPr>
            <w:tcW w:w="1248" w:type="dxa"/>
            <w:gridSpan w:val="2"/>
          </w:tcPr>
          <w:p w:rsidR="00CB471D" w:rsidRDefault="00CB471D" w:rsidP="00CB471D">
            <w:r w:rsidRPr="00211EFD">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46</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Лидокаин аэрозоль стоматологический 5% 10 мл</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tcPr>
          <w:p w:rsidR="00CB471D" w:rsidRPr="00CE4824" w:rsidRDefault="00CB471D" w:rsidP="00CB471D">
            <w:r w:rsidRPr="00CE4824">
              <w:t>118;Лидокаин стоматологический аэрозоль 5% 10 мл;Наличие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флакон</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10</w:t>
            </w:r>
          </w:p>
        </w:tc>
        <w:tc>
          <w:tcPr>
            <w:tcW w:w="1248" w:type="dxa"/>
            <w:gridSpan w:val="2"/>
          </w:tcPr>
          <w:p w:rsidR="00CB471D" w:rsidRDefault="00CB471D" w:rsidP="00CB471D">
            <w:r w:rsidRPr="00211EFD">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47</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Метронидазол дента гель 20 г</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tcPr>
          <w:p w:rsidR="00CB471D" w:rsidRPr="00CE4824" w:rsidRDefault="00CB471D" w:rsidP="00CB471D">
            <w:r w:rsidRPr="00CE4824">
              <w:t>119;Метронидазол Дента гель 20 г;Наличие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3</w:t>
            </w:r>
          </w:p>
        </w:tc>
        <w:tc>
          <w:tcPr>
            <w:tcW w:w="1248" w:type="dxa"/>
            <w:gridSpan w:val="2"/>
          </w:tcPr>
          <w:p w:rsidR="00CB471D" w:rsidRDefault="00CB471D" w:rsidP="00CB471D">
            <w:r w:rsidRPr="00211EFD">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lastRenderedPageBreak/>
              <w:t>48</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Крезодент раствор 5 мл</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tcPr>
          <w:p w:rsidR="00CB471D" w:rsidRPr="00CE4824" w:rsidRDefault="00CB471D" w:rsidP="00CB471D">
            <w:r w:rsidRPr="00CE4824">
              <w:t>120;Крезодент раствор 5 мл;Наличие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флакон</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1</w:t>
            </w:r>
          </w:p>
        </w:tc>
        <w:tc>
          <w:tcPr>
            <w:tcW w:w="1248" w:type="dxa"/>
            <w:gridSpan w:val="2"/>
          </w:tcPr>
          <w:p w:rsidR="00CB471D" w:rsidRDefault="00CB471D" w:rsidP="00CB471D">
            <w:r w:rsidRPr="00211EFD">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49</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Крезодент паста 25 г</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tcPr>
          <w:p w:rsidR="00CB471D" w:rsidRPr="00CE4824" w:rsidRDefault="00CB471D" w:rsidP="00CB471D">
            <w:r w:rsidRPr="00CE4824">
              <w:t>121;Крезодент паста 25 г;Наличие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1</w:t>
            </w:r>
          </w:p>
        </w:tc>
        <w:tc>
          <w:tcPr>
            <w:tcW w:w="1248" w:type="dxa"/>
            <w:gridSpan w:val="2"/>
          </w:tcPr>
          <w:p w:rsidR="00CB471D" w:rsidRDefault="00CB471D" w:rsidP="00CB471D">
            <w:r w:rsidRPr="00211EFD">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50</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Пульпоэкстрактор N100</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tcPr>
          <w:p w:rsidR="00CB471D" w:rsidRPr="00CE4824" w:rsidRDefault="00CB471D" w:rsidP="00CB471D">
            <w:r w:rsidRPr="00CE4824">
              <w:t>122;Пульпоэкстрактор N100;Наличие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1</w:t>
            </w:r>
          </w:p>
        </w:tc>
        <w:tc>
          <w:tcPr>
            <w:tcW w:w="1248" w:type="dxa"/>
            <w:gridSpan w:val="2"/>
          </w:tcPr>
          <w:p w:rsidR="00CB471D" w:rsidRDefault="00CB471D" w:rsidP="00CB471D">
            <w:r w:rsidRPr="00211EFD">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51</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Корневые иглы Миллера N100</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tcPr>
          <w:p w:rsidR="00CB471D" w:rsidRPr="00CE4824" w:rsidRDefault="00CB471D" w:rsidP="00CB471D">
            <w:r w:rsidRPr="00CE4824">
              <w:t>123;Корневые иглы Миллера N100;Наличие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3</w:t>
            </w:r>
          </w:p>
        </w:tc>
        <w:tc>
          <w:tcPr>
            <w:tcW w:w="1248" w:type="dxa"/>
            <w:gridSpan w:val="2"/>
          </w:tcPr>
          <w:p w:rsidR="00CB471D" w:rsidRDefault="00CB471D" w:rsidP="00CB471D">
            <w:r w:rsidRPr="00211EFD">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52</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Стоматологические файлы H и K N6 (15–40)</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tcPr>
          <w:p w:rsidR="00CB471D" w:rsidRPr="00CE4824" w:rsidRDefault="00CB471D" w:rsidP="00CB471D">
            <w:r w:rsidRPr="00CE4824">
              <w:t>124;Стоматологические файлы H и K N6 (15–40);Для расширения корневых каналов</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6</w:t>
            </w:r>
          </w:p>
        </w:tc>
        <w:tc>
          <w:tcPr>
            <w:tcW w:w="1248" w:type="dxa"/>
            <w:gridSpan w:val="2"/>
          </w:tcPr>
          <w:p w:rsidR="00CB471D" w:rsidRDefault="00CB471D" w:rsidP="00CB471D">
            <w:r w:rsidRPr="00211EFD">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53</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Стоматологические алмазные боры (шаровидные, конические, пирамидальные)</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tcPr>
          <w:p w:rsidR="00CB471D" w:rsidRPr="00CE4824" w:rsidRDefault="00CB471D" w:rsidP="00CB471D">
            <w:r w:rsidRPr="00CE4824">
              <w:t>125;Алмазные стоматологические боры (шаровидные, конические, пирамидальные);Для обработки зубов</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50</w:t>
            </w:r>
          </w:p>
        </w:tc>
        <w:tc>
          <w:tcPr>
            <w:tcW w:w="1248" w:type="dxa"/>
            <w:gridSpan w:val="2"/>
          </w:tcPr>
          <w:p w:rsidR="00CB471D" w:rsidRDefault="00CB471D" w:rsidP="00CB471D">
            <w:r w:rsidRPr="00211EFD">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54</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Септонест с адреналином 1:100000 1,7 мл N50</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tcPr>
          <w:p w:rsidR="00CB471D" w:rsidRPr="00CE4824" w:rsidRDefault="00CB471D" w:rsidP="00CB471D">
            <w:r w:rsidRPr="00CE4824">
              <w:t>126;Септонест с адреналином 1:100000 1,7 мл N50;Наличие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1</w:t>
            </w:r>
          </w:p>
        </w:tc>
        <w:tc>
          <w:tcPr>
            <w:tcW w:w="1248" w:type="dxa"/>
            <w:gridSpan w:val="2"/>
          </w:tcPr>
          <w:p w:rsidR="00CB471D" w:rsidRDefault="00CB471D" w:rsidP="00CB471D">
            <w:r w:rsidRPr="00211EFD">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55</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33131330</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Иглы стоматологические инъекционные G25 N100</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tcPr>
          <w:p w:rsidR="00CB471D" w:rsidRPr="00CE4824" w:rsidRDefault="00CB471D" w:rsidP="00CB471D">
            <w:r w:rsidRPr="00CE4824">
              <w:t>127;Стоматологические инъекционные иглы G25 N100;Наличие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1</w:t>
            </w:r>
          </w:p>
        </w:tc>
        <w:tc>
          <w:tcPr>
            <w:tcW w:w="1248" w:type="dxa"/>
            <w:gridSpan w:val="2"/>
          </w:tcPr>
          <w:p w:rsidR="00CB471D" w:rsidRDefault="00CB471D" w:rsidP="00CB471D">
            <w:r w:rsidRPr="00211EFD">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lastRenderedPageBreak/>
              <w:t>56</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33141156</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Перчатки медицинские N100 (M)</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tcPr>
          <w:p w:rsidR="00CB471D" w:rsidRPr="00CE4824" w:rsidRDefault="00CB471D" w:rsidP="00CB471D">
            <w:r w:rsidRPr="00CE4824">
              <w:t>128;Перчатки медицинские N100 (M);Наличие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15</w:t>
            </w:r>
          </w:p>
        </w:tc>
        <w:tc>
          <w:tcPr>
            <w:tcW w:w="1248" w:type="dxa"/>
            <w:gridSpan w:val="2"/>
          </w:tcPr>
          <w:p w:rsidR="00CB471D" w:rsidRDefault="00CB471D" w:rsidP="00CB471D">
            <w:r w:rsidRPr="00211EFD">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57</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33141211</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Ватные валики N20</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tcPr>
          <w:p w:rsidR="00CB471D" w:rsidRPr="00CE4824" w:rsidRDefault="00CB471D" w:rsidP="00CB471D">
            <w:r w:rsidRPr="00CE4824">
              <w:t>129;Ватные валики N20;Наличие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20</w:t>
            </w:r>
          </w:p>
        </w:tc>
        <w:tc>
          <w:tcPr>
            <w:tcW w:w="1248" w:type="dxa"/>
            <w:gridSpan w:val="2"/>
          </w:tcPr>
          <w:p w:rsidR="00CB471D" w:rsidRDefault="00CB471D" w:rsidP="00CB471D">
            <w:r w:rsidRPr="00211EFD">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58</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33141211</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Пейпер-пойнты N30</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tcPr>
          <w:p w:rsidR="00CB471D" w:rsidRPr="00CE4824" w:rsidRDefault="00CB471D" w:rsidP="00CB471D">
            <w:r w:rsidRPr="00CE4824">
              <w:t>130;Пейпер-пойнты N30;Наличие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2</w:t>
            </w:r>
          </w:p>
        </w:tc>
        <w:tc>
          <w:tcPr>
            <w:tcW w:w="1248" w:type="dxa"/>
            <w:gridSpan w:val="2"/>
          </w:tcPr>
          <w:p w:rsidR="00CB471D" w:rsidRDefault="00CB471D" w:rsidP="00CB471D">
            <w:r w:rsidRPr="00211EFD">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59</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33141211</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Пейпер-пойнты N35</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tcPr>
          <w:p w:rsidR="00CB471D" w:rsidRPr="00CE4824" w:rsidRDefault="00CB471D" w:rsidP="00CB471D">
            <w:r w:rsidRPr="00CE4824">
              <w:t>131;Пейпер-пойнты N35;Наличие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2</w:t>
            </w:r>
          </w:p>
        </w:tc>
        <w:tc>
          <w:tcPr>
            <w:tcW w:w="1248" w:type="dxa"/>
            <w:gridSpan w:val="2"/>
          </w:tcPr>
          <w:p w:rsidR="00CB471D" w:rsidRDefault="00CB471D" w:rsidP="00CB471D">
            <w:r w:rsidRPr="00211EFD">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60</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33141211</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Набор пейпер-пойнтов (15–40)</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tcPr>
          <w:p w:rsidR="00CB471D" w:rsidRPr="00CE4824" w:rsidRDefault="00CB471D" w:rsidP="00CB471D">
            <w:r w:rsidRPr="00CE4824">
              <w:t>132;Набор пейпер-пойнтов (15–40);Наличие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2</w:t>
            </w:r>
          </w:p>
        </w:tc>
        <w:tc>
          <w:tcPr>
            <w:tcW w:w="1248" w:type="dxa"/>
            <w:gridSpan w:val="2"/>
          </w:tcPr>
          <w:p w:rsidR="00CB471D" w:rsidRDefault="00CB471D" w:rsidP="00CB471D">
            <w:r w:rsidRPr="00211EFD">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61</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33141211</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Гуттаперчевые штифты (15–40)</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tcPr>
          <w:p w:rsidR="00CB471D" w:rsidRPr="00CE4824" w:rsidRDefault="00CB471D" w:rsidP="00CB471D">
            <w:r w:rsidRPr="00CE4824">
              <w:t>133;Гуттаперчевые штифты (15–40);Наличие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2</w:t>
            </w:r>
          </w:p>
        </w:tc>
        <w:tc>
          <w:tcPr>
            <w:tcW w:w="1248" w:type="dxa"/>
            <w:gridSpan w:val="2"/>
          </w:tcPr>
          <w:p w:rsidR="00CB471D" w:rsidRDefault="00CB471D" w:rsidP="00CB471D">
            <w:r w:rsidRPr="00211EFD">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62</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33131330</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Игла для пломбирования корневых каналов N1</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tcPr>
          <w:p w:rsidR="00CB471D" w:rsidRPr="00CE4824" w:rsidRDefault="00CB471D" w:rsidP="00CB471D">
            <w:r w:rsidRPr="00CE4824">
              <w:t>134;Игла для пломбирования корневых каналов N1;Для пломбирования корневых каналов</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20</w:t>
            </w:r>
          </w:p>
        </w:tc>
        <w:tc>
          <w:tcPr>
            <w:tcW w:w="1248" w:type="dxa"/>
            <w:gridSpan w:val="2"/>
          </w:tcPr>
          <w:p w:rsidR="00CB471D" w:rsidRDefault="00CB471D" w:rsidP="00CB471D">
            <w:r w:rsidRPr="00211EFD">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63</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331412121</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Головки стоматологического зеркала</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tcPr>
          <w:p w:rsidR="00CB471D" w:rsidRPr="00CE4824" w:rsidRDefault="00CB471D" w:rsidP="00CB471D">
            <w:r w:rsidRPr="00CE4824">
              <w:t>135;Головка стоматологического зеркала;Для осмотра зубных рядов</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10</w:t>
            </w:r>
          </w:p>
        </w:tc>
        <w:tc>
          <w:tcPr>
            <w:tcW w:w="1248" w:type="dxa"/>
            <w:gridSpan w:val="2"/>
          </w:tcPr>
          <w:p w:rsidR="00CB471D" w:rsidRDefault="00CB471D" w:rsidP="00CB471D">
            <w:r w:rsidRPr="00211EFD">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64</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33141211</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Ручки для зеркала</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tcPr>
          <w:p w:rsidR="00CB471D" w:rsidRPr="00CE4824" w:rsidRDefault="00CB471D" w:rsidP="00CB471D">
            <w:r w:rsidRPr="00CE4824">
              <w:t>136;Ручка для стоматологического зеркала;Для фиксации головки зеркала</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5</w:t>
            </w:r>
          </w:p>
        </w:tc>
        <w:tc>
          <w:tcPr>
            <w:tcW w:w="1248" w:type="dxa"/>
            <w:gridSpan w:val="2"/>
          </w:tcPr>
          <w:p w:rsidR="00CB471D" w:rsidRDefault="00CB471D" w:rsidP="00CB471D">
            <w:r w:rsidRPr="00585B55">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lastRenderedPageBreak/>
              <w:t>65</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33131350</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Стоматологический зонд</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tcPr>
          <w:p w:rsidR="00CB471D" w:rsidRPr="00CE4824" w:rsidRDefault="00CB471D" w:rsidP="00CB471D">
            <w:r w:rsidRPr="00CE4824">
              <w:t>137;Стоматологический зонд;Для обследования зубов</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5</w:t>
            </w:r>
          </w:p>
        </w:tc>
        <w:tc>
          <w:tcPr>
            <w:tcW w:w="1248" w:type="dxa"/>
            <w:gridSpan w:val="2"/>
          </w:tcPr>
          <w:p w:rsidR="00CB471D" w:rsidRDefault="00CB471D" w:rsidP="00CB471D">
            <w:r w:rsidRPr="00585B55">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66</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33131220</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Стоматологический пинцет</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tcPr>
          <w:p w:rsidR="00CB471D" w:rsidRPr="00CE4824" w:rsidRDefault="00CB471D" w:rsidP="00CB471D">
            <w:r w:rsidRPr="00CE4824">
              <w:t>138;Стоматологический пинцет;Для стоматологических манипуляций</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5</w:t>
            </w:r>
          </w:p>
        </w:tc>
        <w:tc>
          <w:tcPr>
            <w:tcW w:w="1248" w:type="dxa"/>
            <w:gridSpan w:val="2"/>
          </w:tcPr>
          <w:p w:rsidR="00CB471D" w:rsidRDefault="00CB471D" w:rsidP="00CB471D">
            <w:r w:rsidRPr="00585B55">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67</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33141211</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Кислота для пломб</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tcPr>
          <w:p w:rsidR="00CB471D" w:rsidRPr="00CE4824" w:rsidRDefault="00CB471D" w:rsidP="00CB471D">
            <w:r w:rsidRPr="00CE4824">
              <w:t>139;Кислота для пломб;Наличие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3</w:t>
            </w:r>
          </w:p>
        </w:tc>
        <w:tc>
          <w:tcPr>
            <w:tcW w:w="1248" w:type="dxa"/>
            <w:gridSpan w:val="2"/>
          </w:tcPr>
          <w:p w:rsidR="00CB471D" w:rsidRDefault="00CB471D" w:rsidP="00CB471D">
            <w:r w:rsidRPr="00585B55">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68</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Белодез 3% 100 мл</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tcPr>
          <w:p w:rsidR="00CB471D" w:rsidRPr="00CE4824" w:rsidRDefault="00CB471D" w:rsidP="00CB471D">
            <w:r w:rsidRPr="00CE4824">
              <w:t>140;Белодез 3% 100 мл;Наличие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флакон</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3</w:t>
            </w:r>
          </w:p>
        </w:tc>
        <w:tc>
          <w:tcPr>
            <w:tcW w:w="1248" w:type="dxa"/>
            <w:gridSpan w:val="2"/>
          </w:tcPr>
          <w:p w:rsidR="00CB471D" w:rsidRDefault="00CB471D" w:rsidP="00CB471D">
            <w:r w:rsidRPr="00585B55">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69</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Бондинг 5 мл</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tcPr>
          <w:p w:rsidR="00CB471D" w:rsidRPr="00CE4824" w:rsidRDefault="00CB471D" w:rsidP="00CB471D">
            <w:r w:rsidRPr="00CE4824">
              <w:t>141;Бондинг 5 мл;Наличие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флакон</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1</w:t>
            </w:r>
          </w:p>
        </w:tc>
        <w:tc>
          <w:tcPr>
            <w:tcW w:w="1248" w:type="dxa"/>
            <w:gridSpan w:val="2"/>
          </w:tcPr>
          <w:p w:rsidR="00CB471D" w:rsidRDefault="00CB471D" w:rsidP="00CB471D">
            <w:r w:rsidRPr="00585B55">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70</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24451140</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«Аниос» спрей</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tcPr>
          <w:p w:rsidR="00CB471D" w:rsidRPr="00CE4824" w:rsidRDefault="00CB471D" w:rsidP="00CB471D">
            <w:r w:rsidRPr="00CE4824">
              <w:t>142;Спрей «Аниос»;Наличие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флакон</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1</w:t>
            </w:r>
          </w:p>
        </w:tc>
        <w:tc>
          <w:tcPr>
            <w:tcW w:w="1248" w:type="dxa"/>
            <w:gridSpan w:val="2"/>
          </w:tcPr>
          <w:p w:rsidR="00CB471D" w:rsidRDefault="00CB471D" w:rsidP="00CB471D">
            <w:r w:rsidRPr="00585B55">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71</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32351230</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Рентгеновская пленка N50</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tcPr>
          <w:p w:rsidR="00CB471D" w:rsidRPr="00CE4824" w:rsidRDefault="00CB471D" w:rsidP="00CB471D">
            <w:r w:rsidRPr="00CE4824">
              <w:t>143;Рентгеновская пленка N50;Наличие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1</w:t>
            </w:r>
          </w:p>
        </w:tc>
        <w:tc>
          <w:tcPr>
            <w:tcW w:w="1248" w:type="dxa"/>
            <w:gridSpan w:val="2"/>
          </w:tcPr>
          <w:p w:rsidR="00CB471D" w:rsidRDefault="00CB471D" w:rsidP="00CB471D">
            <w:r w:rsidRPr="00585B55">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72</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33141211</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Стекловолоконные штифты конические M-1</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tcPr>
          <w:p w:rsidR="00CB471D" w:rsidRPr="00CE4824" w:rsidRDefault="00CB471D" w:rsidP="00CB471D">
            <w:r w:rsidRPr="00CE4824">
              <w:t>144;Стекловолоконные штифты конические M-1;Наличие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10</w:t>
            </w:r>
          </w:p>
        </w:tc>
        <w:tc>
          <w:tcPr>
            <w:tcW w:w="1248" w:type="dxa"/>
            <w:gridSpan w:val="2"/>
          </w:tcPr>
          <w:p w:rsidR="00CB471D" w:rsidRDefault="00CB471D" w:rsidP="00CB471D">
            <w:r w:rsidRPr="00585B55">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t>73</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33141211</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Стекловолоконные штифты конические M-2</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tcPr>
          <w:p w:rsidR="00CB471D" w:rsidRPr="00CE4824" w:rsidRDefault="00CB471D" w:rsidP="00CB471D">
            <w:r w:rsidRPr="00CE4824">
              <w:t>145;Стекловолоконные штифты конические M-2;Наличие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10</w:t>
            </w:r>
          </w:p>
        </w:tc>
        <w:tc>
          <w:tcPr>
            <w:tcW w:w="1248" w:type="dxa"/>
            <w:gridSpan w:val="2"/>
          </w:tcPr>
          <w:p w:rsidR="00CB471D" w:rsidRDefault="00CB471D" w:rsidP="00CB471D">
            <w:r w:rsidRPr="00585B55">
              <w:rPr>
                <w:rFonts w:ascii="GHEA Grapalat" w:hAnsi="GHEA Grapalat" w:cs="Courier New"/>
                <w:color w:val="1F1F1F"/>
                <w:sz w:val="12"/>
                <w:szCs w:val="42"/>
                <w:lang w:bidi="ar-SA"/>
              </w:rPr>
              <w:t>Араратский край, село Нор Харберд, Баграмян 38</w:t>
            </w:r>
          </w:p>
        </w:tc>
      </w:tr>
      <w:tr w:rsidR="00CB471D" w:rsidRPr="00576215" w:rsidTr="004E3E4B">
        <w:trPr>
          <w:trHeight w:val="1031"/>
          <w:jc w:val="center"/>
        </w:trPr>
        <w:tc>
          <w:tcPr>
            <w:tcW w:w="1467" w:type="dxa"/>
            <w:vAlign w:val="center"/>
          </w:tcPr>
          <w:p w:rsidR="00CB471D" w:rsidRDefault="00CB471D" w:rsidP="00CB471D">
            <w:pPr>
              <w:pStyle w:val="23"/>
              <w:spacing w:line="240" w:lineRule="auto"/>
              <w:ind w:firstLine="0"/>
              <w:jc w:val="center"/>
              <w:rPr>
                <w:rFonts w:ascii="GHEA Grapalat" w:hAnsi="GHEA Grapalat"/>
                <w:lang w:val="hy-AM"/>
              </w:rPr>
            </w:pPr>
            <w:r>
              <w:rPr>
                <w:rFonts w:ascii="GHEA Grapalat" w:hAnsi="GHEA Grapalat"/>
                <w:lang w:val="hy-AM"/>
              </w:rPr>
              <w:lastRenderedPageBreak/>
              <w:t>74</w:t>
            </w:r>
          </w:p>
        </w:tc>
        <w:tc>
          <w:tcPr>
            <w:tcW w:w="1593" w:type="dxa"/>
            <w:vAlign w:val="center"/>
          </w:tcPr>
          <w:p w:rsidR="00CB471D" w:rsidRPr="00A71D81" w:rsidRDefault="00CB471D" w:rsidP="00CB471D">
            <w:pPr>
              <w:jc w:val="center"/>
              <w:rPr>
                <w:rFonts w:ascii="GHEA Grapalat" w:hAnsi="GHEA Grapalat"/>
                <w:sz w:val="20"/>
              </w:rPr>
            </w:pPr>
            <w:r>
              <w:rPr>
                <w:rFonts w:ascii="GHEA Grapalat" w:hAnsi="GHEA Grapalat" w:cs="Calibri"/>
                <w:sz w:val="16"/>
                <w:szCs w:val="16"/>
              </w:rPr>
              <w:t>33141211</w:t>
            </w:r>
          </w:p>
        </w:tc>
        <w:tc>
          <w:tcPr>
            <w:tcW w:w="1704"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Стекловолоконные штифты конические L-1</w:t>
            </w:r>
          </w:p>
        </w:tc>
        <w:tc>
          <w:tcPr>
            <w:tcW w:w="1053" w:type="dxa"/>
            <w:vAlign w:val="center"/>
          </w:tcPr>
          <w:p w:rsidR="00CB471D" w:rsidRPr="00C36823" w:rsidRDefault="00CB471D" w:rsidP="00CB471D">
            <w:pPr>
              <w:widowControl w:val="0"/>
              <w:spacing w:after="120"/>
              <w:jc w:val="center"/>
              <w:rPr>
                <w:rFonts w:ascii="GHEA Grapalat" w:hAnsi="GHEA Grapalat"/>
                <w:sz w:val="22"/>
                <w:szCs w:val="20"/>
              </w:rPr>
            </w:pPr>
          </w:p>
        </w:tc>
        <w:tc>
          <w:tcPr>
            <w:tcW w:w="4253" w:type="dxa"/>
          </w:tcPr>
          <w:p w:rsidR="00CB471D" w:rsidRDefault="00CB471D" w:rsidP="00CB471D">
            <w:r w:rsidRPr="00CE4824">
              <w:t>146;Стекловолоконные штифты конические L-1;Наличие срока годности на момент передачи (см. примечание)</w:t>
            </w:r>
          </w:p>
        </w:tc>
        <w:tc>
          <w:tcPr>
            <w:tcW w:w="850"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CB471D" w:rsidRDefault="00CB471D" w:rsidP="00CB471D">
            <w:pPr>
              <w:jc w:val="center"/>
              <w:rPr>
                <w:rFonts w:ascii="Arial LatArm" w:hAnsi="Arial LatArm" w:cs="Arial"/>
              </w:rPr>
            </w:pPr>
          </w:p>
        </w:tc>
        <w:tc>
          <w:tcPr>
            <w:tcW w:w="850" w:type="dxa"/>
            <w:vAlign w:val="center"/>
          </w:tcPr>
          <w:p w:rsidR="00CB471D" w:rsidRDefault="00CB471D" w:rsidP="00CB471D">
            <w:pPr>
              <w:jc w:val="center"/>
              <w:rPr>
                <w:rFonts w:ascii="Arial LatArm" w:hAnsi="Arial LatArm" w:cs="Arial"/>
              </w:rPr>
            </w:pPr>
          </w:p>
        </w:tc>
        <w:tc>
          <w:tcPr>
            <w:tcW w:w="1418" w:type="dxa"/>
            <w:vAlign w:val="center"/>
          </w:tcPr>
          <w:p w:rsidR="00CB471D" w:rsidRPr="00A71D81" w:rsidRDefault="00CB471D" w:rsidP="00CB471D">
            <w:pPr>
              <w:jc w:val="center"/>
              <w:rPr>
                <w:rFonts w:ascii="GHEA Grapalat" w:hAnsi="GHEA Grapalat"/>
                <w:sz w:val="20"/>
              </w:rPr>
            </w:pPr>
            <w:r>
              <w:rPr>
                <w:rFonts w:ascii="GHEA Grapalat" w:hAnsi="GHEA Grapalat" w:cs="Calibri"/>
                <w:sz w:val="20"/>
                <w:szCs w:val="20"/>
              </w:rPr>
              <w:t>10</w:t>
            </w:r>
          </w:p>
        </w:tc>
        <w:tc>
          <w:tcPr>
            <w:tcW w:w="1248" w:type="dxa"/>
            <w:gridSpan w:val="2"/>
          </w:tcPr>
          <w:p w:rsidR="00CB471D" w:rsidRDefault="00CB471D" w:rsidP="00CB471D">
            <w:r w:rsidRPr="00585B55">
              <w:rPr>
                <w:rFonts w:ascii="GHEA Grapalat" w:hAnsi="GHEA Grapalat" w:cs="Courier New"/>
                <w:color w:val="1F1F1F"/>
                <w:sz w:val="12"/>
                <w:szCs w:val="42"/>
                <w:lang w:bidi="ar-SA"/>
              </w:rPr>
              <w:t>Араратский край, село Нор Харберд, Баграмян 38</w:t>
            </w:r>
          </w:p>
        </w:tc>
      </w:tr>
    </w:tbl>
    <w:p w:rsidR="00005952" w:rsidRPr="007C6E16" w:rsidRDefault="00005952" w:rsidP="00005952"/>
    <w:p w:rsidR="00005952" w:rsidRPr="007C6E16" w:rsidRDefault="00005952" w:rsidP="00005952"/>
    <w:p w:rsidR="00005952" w:rsidRPr="00946667" w:rsidRDefault="00005952" w:rsidP="00005952">
      <w:pPr>
        <w:rPr>
          <w:rFonts w:ascii="GHEA Grapalat" w:hAnsi="GHEA Grapalat"/>
        </w:rPr>
      </w:pPr>
      <w:r w:rsidRPr="00935F4F">
        <w:rPr>
          <w:rFonts w:ascii="GHEA Grapalat" w:hAnsi="GHEA Grapalat"/>
        </w:rPr>
        <w:t xml:space="preserve">Согласно </w:t>
      </w:r>
      <w:r w:rsidRPr="00C90F08">
        <w:rPr>
          <w:rFonts w:ascii="GHEA Grapalat" w:hAnsi="GHEA Grapalat"/>
        </w:rPr>
        <w:t xml:space="preserve">пункта </w:t>
      </w:r>
      <w:r w:rsidRPr="00A0713C">
        <w:rPr>
          <w:rFonts w:ascii="GHEA Grapalat" w:hAnsi="GHEA Grapalat"/>
        </w:rPr>
        <w:t xml:space="preserve"> 5</w:t>
      </w:r>
      <w:r>
        <w:rPr>
          <w:rFonts w:ascii="GHEA Grapalat" w:hAnsi="GHEA Grapalat"/>
        </w:rPr>
        <w:t xml:space="preserve"> </w:t>
      </w:r>
      <w:r w:rsidRPr="00C90F08">
        <w:rPr>
          <w:rFonts w:ascii="GHEA Grapalat" w:hAnsi="GHEA Grapalat"/>
        </w:rPr>
        <w:t xml:space="preserve">, </w:t>
      </w:r>
      <w:r>
        <w:rPr>
          <w:rFonts w:ascii="GHEA Grapalat" w:hAnsi="GHEA Grapalat"/>
        </w:rPr>
        <w:t xml:space="preserve">статьи 13 </w:t>
      </w:r>
      <w:r w:rsidRPr="00C90F08">
        <w:rPr>
          <w:rFonts w:ascii="GHEA Grapalat" w:hAnsi="GHEA Grapalat"/>
        </w:rPr>
        <w:t xml:space="preserve"> </w:t>
      </w:r>
      <w:r>
        <w:rPr>
          <w:rFonts w:ascii="GHEA Grapalat" w:hAnsi="GHEA Grapalat"/>
        </w:rPr>
        <w:t xml:space="preserve">Закона РА о закупках </w:t>
      </w:r>
      <w:r w:rsidRPr="00C90F08">
        <w:rPr>
          <w:rFonts w:ascii="GHEA Grapalat" w:hAnsi="GHEA Grapalat"/>
        </w:rPr>
        <w:t>-</w:t>
      </w:r>
      <w:r w:rsidRPr="00935F4F">
        <w:rPr>
          <w:rFonts w:ascii="GHEA Grapalat" w:hAnsi="GHEA Grapalat"/>
        </w:rPr>
        <w:t xml:space="preserve"> если характеристики какого-либо предмета закупки содержат требование или ссылку на какой-либо товарный знак, торговое наименование, патент, эскиз или модель, страну происхождения или конкретный источник или изготовителя, следует понимать</w:t>
      </w:r>
      <w:r w:rsidRPr="00C90F08">
        <w:rPr>
          <w:rFonts w:ascii="GHEA Grapalat" w:hAnsi="GHEA Grapalat"/>
        </w:rPr>
        <w:t>-</w:t>
      </w:r>
      <w:r w:rsidRPr="00935F4F">
        <w:rPr>
          <w:rFonts w:ascii="GHEA Grapalat" w:hAnsi="GHEA Grapalat"/>
        </w:rPr>
        <w:t xml:space="preserve"> </w:t>
      </w:r>
      <w:r w:rsidRPr="00C90F08">
        <w:rPr>
          <w:rFonts w:ascii="GHEA Grapalat" w:hAnsi="GHEA Grapalat"/>
        </w:rPr>
        <w:t>&lt;&lt;</w:t>
      </w:r>
      <w:r w:rsidRPr="00935F4F">
        <w:rPr>
          <w:rFonts w:ascii="GHEA Grapalat" w:hAnsi="GHEA Grapalat"/>
        </w:rPr>
        <w:t>или эквивалент</w:t>
      </w:r>
      <w:r w:rsidRPr="00C90F08">
        <w:rPr>
          <w:rFonts w:ascii="GHEA Grapalat" w:hAnsi="GHEA Grapalat"/>
        </w:rPr>
        <w:t>&gt;&gt;</w:t>
      </w:r>
    </w:p>
    <w:p w:rsidR="00005952" w:rsidRPr="00946667" w:rsidRDefault="00005952" w:rsidP="00005952">
      <w:pPr>
        <w:tabs>
          <w:tab w:val="left" w:pos="1080"/>
        </w:tabs>
      </w:pPr>
      <w:r>
        <w:tab/>
      </w:r>
    </w:p>
    <w:p w:rsidR="00005952" w:rsidRPr="00131729" w:rsidRDefault="00005952" w:rsidP="00005952">
      <w:pPr>
        <w:pStyle w:val="af2"/>
        <w:widowControl w:val="0"/>
        <w:jc w:val="both"/>
        <w:rPr>
          <w:rFonts w:ascii="GHEA Grapalat" w:hAnsi="GHEA Grapalat"/>
          <w:sz w:val="24"/>
          <w:szCs w:val="24"/>
        </w:rPr>
      </w:pPr>
      <w:r w:rsidRPr="00131729">
        <w:rPr>
          <w:rFonts w:ascii="GHEA Grapalat" w:hAnsi="GHEA Grapalat"/>
          <w:sz w:val="24"/>
          <w:szCs w:val="24"/>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w:t>
      </w:r>
    </w:p>
    <w:p w:rsidR="00005952" w:rsidRPr="007C6E16" w:rsidRDefault="00005952" w:rsidP="00005952"/>
    <w:p w:rsidR="00005952" w:rsidRPr="00131729" w:rsidRDefault="00005952" w:rsidP="00005952">
      <w:pPr>
        <w:pStyle w:val="af2"/>
        <w:widowControl w:val="0"/>
        <w:jc w:val="both"/>
        <w:rPr>
          <w:rFonts w:ascii="GHEA Grapalat" w:hAnsi="GHEA Grapalat"/>
          <w:sz w:val="24"/>
          <w:szCs w:val="24"/>
        </w:rPr>
      </w:pPr>
      <w:r w:rsidRPr="00131729">
        <w:rPr>
          <w:rFonts w:ascii="GHEA Grapalat" w:hAnsi="GHEA Grapalat"/>
          <w:sz w:val="24"/>
          <w:szCs w:val="24"/>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005952" w:rsidRPr="00131729" w:rsidRDefault="00005952" w:rsidP="00005952">
      <w:pPr>
        <w:rPr>
          <w:rFonts w:ascii="GHEA Grapalat" w:hAnsi="GHEA Grapal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760"/>
        <w:gridCol w:w="4343"/>
      </w:tblGrid>
      <w:tr w:rsidR="00005952" w:rsidRPr="00DD2B43" w:rsidTr="00A53506">
        <w:trPr>
          <w:jc w:val="center"/>
        </w:trPr>
        <w:tc>
          <w:tcPr>
            <w:tcW w:w="4536" w:type="dxa"/>
          </w:tcPr>
          <w:p w:rsidR="00005952" w:rsidRPr="00DD2B43" w:rsidRDefault="00005952" w:rsidP="00A53506">
            <w:pPr>
              <w:widowControl w:val="0"/>
              <w:spacing w:after="160" w:line="360" w:lineRule="auto"/>
              <w:jc w:val="center"/>
              <w:rPr>
                <w:rFonts w:ascii="GHEA Grapalat" w:hAnsi="GHEA Grapalat" w:cs="Sylfaen"/>
                <w:b/>
                <w:bCs/>
              </w:rPr>
            </w:pPr>
            <w:r w:rsidRPr="00DD2B43">
              <w:rPr>
                <w:rFonts w:ascii="GHEA Grapalat" w:hAnsi="GHEA Grapalat"/>
                <w:b/>
              </w:rPr>
              <w:t xml:space="preserve">ПРОДАВЕЦ </w:t>
            </w:r>
          </w:p>
          <w:p w:rsidR="00005952" w:rsidRPr="00DD2B43" w:rsidRDefault="00005952" w:rsidP="00A53506">
            <w:pPr>
              <w:widowControl w:val="0"/>
              <w:spacing w:after="160" w:line="360" w:lineRule="auto"/>
              <w:jc w:val="center"/>
              <w:rPr>
                <w:rFonts w:ascii="GHEA Grapalat" w:hAnsi="GHEA Grapalat"/>
              </w:rPr>
            </w:pPr>
          </w:p>
          <w:p w:rsidR="00005952" w:rsidRPr="00FE175A" w:rsidRDefault="00005952" w:rsidP="00A53506">
            <w:pPr>
              <w:widowControl w:val="0"/>
              <w:jc w:val="center"/>
              <w:rPr>
                <w:rFonts w:ascii="GHEA Grapalat" w:hAnsi="GHEA Grapalat"/>
                <w:lang w:val="en-US"/>
              </w:rPr>
            </w:pPr>
            <w:r>
              <w:rPr>
                <w:rFonts w:ascii="GHEA Grapalat" w:hAnsi="GHEA Grapalat"/>
                <w:lang w:val="en-US"/>
              </w:rPr>
              <w:t>__________________________</w:t>
            </w:r>
          </w:p>
          <w:p w:rsidR="00005952" w:rsidRPr="00FE175A" w:rsidRDefault="00005952" w:rsidP="00A53506">
            <w:pPr>
              <w:widowControl w:val="0"/>
              <w:spacing w:after="160" w:line="360" w:lineRule="auto"/>
              <w:jc w:val="center"/>
              <w:rPr>
                <w:rFonts w:ascii="GHEA Grapalat" w:hAnsi="GHEA Grapalat"/>
                <w:sz w:val="16"/>
              </w:rPr>
            </w:pPr>
            <w:r w:rsidRPr="00FE175A">
              <w:rPr>
                <w:rFonts w:ascii="GHEA Grapalat" w:hAnsi="GHEA Grapalat"/>
                <w:sz w:val="16"/>
              </w:rPr>
              <w:t>/подпись/</w:t>
            </w:r>
          </w:p>
          <w:p w:rsidR="00005952" w:rsidRPr="00DD2B43" w:rsidRDefault="00005952" w:rsidP="00A53506">
            <w:pPr>
              <w:widowControl w:val="0"/>
              <w:spacing w:after="160" w:line="360" w:lineRule="auto"/>
              <w:jc w:val="center"/>
              <w:rPr>
                <w:rFonts w:ascii="GHEA Grapalat" w:hAnsi="GHEA Grapalat"/>
              </w:rPr>
            </w:pPr>
            <w:r w:rsidRPr="00DD2B43">
              <w:rPr>
                <w:rFonts w:ascii="GHEA Grapalat" w:hAnsi="GHEA Grapalat"/>
              </w:rPr>
              <w:t>М. П.</w:t>
            </w:r>
          </w:p>
        </w:tc>
        <w:tc>
          <w:tcPr>
            <w:tcW w:w="760" w:type="dxa"/>
          </w:tcPr>
          <w:p w:rsidR="00005952" w:rsidRPr="00DD2B43" w:rsidRDefault="00005952" w:rsidP="00A53506">
            <w:pPr>
              <w:widowControl w:val="0"/>
              <w:spacing w:after="160" w:line="360" w:lineRule="auto"/>
              <w:jc w:val="center"/>
              <w:rPr>
                <w:rFonts w:ascii="GHEA Grapalat" w:hAnsi="GHEA Grapalat"/>
              </w:rPr>
            </w:pPr>
          </w:p>
        </w:tc>
        <w:tc>
          <w:tcPr>
            <w:tcW w:w="4343" w:type="dxa"/>
          </w:tcPr>
          <w:p w:rsidR="00005952" w:rsidRPr="00DD2B43" w:rsidRDefault="00005952" w:rsidP="00A53506">
            <w:pPr>
              <w:widowControl w:val="0"/>
              <w:spacing w:after="160" w:line="360" w:lineRule="auto"/>
              <w:jc w:val="center"/>
              <w:rPr>
                <w:rFonts w:ascii="GHEA Grapalat" w:hAnsi="GHEA Grapalat" w:cs="Sylfaen"/>
                <w:b/>
                <w:bCs/>
              </w:rPr>
            </w:pPr>
            <w:r w:rsidRPr="00DD2B43">
              <w:rPr>
                <w:rFonts w:ascii="GHEA Grapalat" w:hAnsi="GHEA Grapalat"/>
                <w:b/>
              </w:rPr>
              <w:t>ПОКУПАТЕЛЬ</w:t>
            </w:r>
          </w:p>
          <w:p w:rsidR="00005952" w:rsidRPr="00DD2B43" w:rsidRDefault="00005952" w:rsidP="00A53506">
            <w:pPr>
              <w:widowControl w:val="0"/>
              <w:spacing w:after="160" w:line="360" w:lineRule="auto"/>
              <w:jc w:val="center"/>
              <w:rPr>
                <w:rFonts w:ascii="GHEA Grapalat" w:hAnsi="GHEA Grapalat"/>
              </w:rPr>
            </w:pPr>
          </w:p>
          <w:p w:rsidR="00005952" w:rsidRPr="00FE175A" w:rsidRDefault="00005952" w:rsidP="00A53506">
            <w:pPr>
              <w:widowControl w:val="0"/>
              <w:jc w:val="center"/>
              <w:rPr>
                <w:rFonts w:ascii="GHEA Grapalat" w:hAnsi="GHEA Grapalat"/>
                <w:lang w:val="en-US"/>
              </w:rPr>
            </w:pPr>
            <w:r>
              <w:rPr>
                <w:rFonts w:ascii="GHEA Grapalat" w:hAnsi="GHEA Grapalat"/>
                <w:lang w:val="en-US"/>
              </w:rPr>
              <w:t>__________________________</w:t>
            </w:r>
          </w:p>
          <w:p w:rsidR="00005952" w:rsidRPr="00FE175A" w:rsidRDefault="00005952" w:rsidP="00A53506">
            <w:pPr>
              <w:widowControl w:val="0"/>
              <w:spacing w:after="160" w:line="360" w:lineRule="auto"/>
              <w:jc w:val="center"/>
              <w:rPr>
                <w:rFonts w:ascii="GHEA Grapalat" w:hAnsi="GHEA Grapalat"/>
                <w:sz w:val="16"/>
              </w:rPr>
            </w:pPr>
            <w:r w:rsidRPr="00FE175A">
              <w:rPr>
                <w:rFonts w:ascii="GHEA Grapalat" w:hAnsi="GHEA Grapalat"/>
                <w:sz w:val="16"/>
              </w:rPr>
              <w:t>/подпись/</w:t>
            </w:r>
          </w:p>
          <w:p w:rsidR="00005952" w:rsidRPr="00DD2B43" w:rsidRDefault="00005952" w:rsidP="00A53506">
            <w:pPr>
              <w:widowControl w:val="0"/>
              <w:spacing w:after="160" w:line="360" w:lineRule="auto"/>
              <w:jc w:val="center"/>
              <w:rPr>
                <w:rFonts w:ascii="GHEA Grapalat" w:hAnsi="GHEA Grapalat"/>
              </w:rPr>
            </w:pPr>
            <w:r w:rsidRPr="00DD2B43">
              <w:rPr>
                <w:rFonts w:ascii="GHEA Grapalat" w:hAnsi="GHEA Grapalat"/>
              </w:rPr>
              <w:t>М. П.</w:t>
            </w:r>
          </w:p>
        </w:tc>
      </w:tr>
    </w:tbl>
    <w:p w:rsidR="00005952" w:rsidRDefault="00005952" w:rsidP="00005952">
      <w:pPr>
        <w:widowControl w:val="0"/>
        <w:spacing w:after="160" w:line="360" w:lineRule="auto"/>
        <w:jc w:val="right"/>
        <w:rPr>
          <w:rFonts w:ascii="GHEA Grapalat" w:hAnsi="GHEA Grapalat"/>
        </w:rPr>
      </w:pPr>
    </w:p>
    <w:p w:rsidR="00A6672B" w:rsidRPr="00AA5BD2" w:rsidRDefault="00005952" w:rsidP="003B368A">
      <w:pPr>
        <w:pStyle w:val="af2"/>
        <w:widowControl w:val="0"/>
        <w:jc w:val="right"/>
        <w:rPr>
          <w:rFonts w:ascii="GHEA Grapalat" w:hAnsi="GHEA Grapalat"/>
          <w:i/>
        </w:rPr>
      </w:pPr>
      <w:r w:rsidRPr="00AA5BD2">
        <w:rPr>
          <w:rFonts w:ascii="GHEA Grapalat" w:hAnsi="GHEA Grapalat"/>
        </w:rPr>
        <w:br w:type="page"/>
      </w:r>
      <w:r w:rsidR="00A6672B" w:rsidRPr="00AA5BD2">
        <w:rPr>
          <w:rFonts w:ascii="GHEA Grapalat" w:hAnsi="GHEA Grapalat"/>
          <w:i/>
        </w:rPr>
        <w:lastRenderedPageBreak/>
        <w:t>Приложение № 2</w:t>
      </w:r>
    </w:p>
    <w:p w:rsidR="00A6672B" w:rsidRPr="00AA5BD2" w:rsidRDefault="00A6672B" w:rsidP="00A6672B">
      <w:pPr>
        <w:widowControl w:val="0"/>
        <w:spacing w:after="160"/>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sidR="00CB471D">
        <w:rPr>
          <w:rFonts w:ascii="GHEA Grapalat" w:hAnsi="GHEA Grapalat"/>
          <w:b/>
        </w:rPr>
        <w:t>ХММ-GHAPDzB-26/02</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003B368A" w:rsidRPr="00347A4B">
        <w:rPr>
          <w:rFonts w:ascii="GHEA Grapalat" w:hAnsi="GHEA Grapalat"/>
          <w:i/>
        </w:rPr>
        <w:t>6</w:t>
      </w:r>
      <w:r w:rsidRPr="00FD14D7">
        <w:rPr>
          <w:rFonts w:ascii="GHEA Grapalat" w:hAnsi="GHEA Grapalat"/>
          <w:i/>
        </w:rPr>
        <w:t xml:space="preserve"> </w:t>
      </w:r>
      <w:r w:rsidRPr="00AA5BD2">
        <w:rPr>
          <w:rFonts w:ascii="GHEA Grapalat" w:hAnsi="GHEA Grapalat"/>
          <w:i/>
        </w:rPr>
        <w:t>г.</w:t>
      </w:r>
    </w:p>
    <w:p w:rsidR="00A6672B" w:rsidRPr="00016450" w:rsidRDefault="00A6672B" w:rsidP="00A6672B">
      <w:pPr>
        <w:widowControl w:val="0"/>
        <w:spacing w:after="160"/>
        <w:jc w:val="center"/>
        <w:rPr>
          <w:rFonts w:ascii="GHEA Grapalat" w:hAnsi="GHEA Grapalat"/>
        </w:rPr>
      </w:pPr>
      <w:r>
        <w:rPr>
          <w:rFonts w:ascii="GHEA Grapalat" w:hAnsi="GHEA Grapalat"/>
        </w:rPr>
        <w:t>ГРАФИК ОПЛАТЫ</w:t>
      </w:r>
    </w:p>
    <w:p w:rsidR="00A6672B" w:rsidRPr="00016450" w:rsidRDefault="00A6672B" w:rsidP="00A6672B">
      <w:pPr>
        <w:widowControl w:val="0"/>
        <w:spacing w:after="160"/>
        <w:jc w:val="right"/>
        <w:rPr>
          <w:rFonts w:ascii="GHEA Grapalat" w:hAnsi="GHEA Grapalat"/>
        </w:rPr>
      </w:pPr>
      <w:r w:rsidRPr="00016450">
        <w:rPr>
          <w:rFonts w:ascii="GHEA Grapalat" w:hAnsi="GHEA Grapalat"/>
        </w:rPr>
        <w:t>драмов РА</w:t>
      </w:r>
    </w:p>
    <w:tbl>
      <w:tblPr>
        <w:tblW w:w="159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8"/>
        <w:gridCol w:w="2315"/>
        <w:gridCol w:w="3727"/>
        <w:gridCol w:w="6438"/>
        <w:gridCol w:w="1184"/>
      </w:tblGrid>
      <w:tr w:rsidR="00A6672B" w:rsidRPr="00576215" w:rsidTr="00A53506">
        <w:trPr>
          <w:jc w:val="center"/>
        </w:trPr>
        <w:tc>
          <w:tcPr>
            <w:tcW w:w="15952" w:type="dxa"/>
            <w:gridSpan w:val="5"/>
            <w:vAlign w:val="center"/>
          </w:tcPr>
          <w:p w:rsidR="00A6672B" w:rsidRPr="001C4292" w:rsidRDefault="00A6672B" w:rsidP="00A53506">
            <w:pPr>
              <w:widowControl w:val="0"/>
              <w:spacing w:after="120"/>
              <w:jc w:val="center"/>
              <w:rPr>
                <w:rFonts w:ascii="GHEA Grapalat" w:hAnsi="GHEA Grapalat"/>
                <w:szCs w:val="20"/>
              </w:rPr>
            </w:pPr>
            <w:r w:rsidRPr="001C4292">
              <w:rPr>
                <w:rFonts w:ascii="GHEA Grapalat" w:hAnsi="GHEA Grapalat"/>
                <w:szCs w:val="20"/>
              </w:rPr>
              <w:t>Товар</w:t>
            </w:r>
          </w:p>
        </w:tc>
      </w:tr>
      <w:tr w:rsidR="00A6672B" w:rsidRPr="00576215" w:rsidTr="00A53506">
        <w:trPr>
          <w:jc w:val="center"/>
        </w:trPr>
        <w:tc>
          <w:tcPr>
            <w:tcW w:w="0" w:type="auto"/>
            <w:vAlign w:val="center"/>
          </w:tcPr>
          <w:p w:rsidR="00A6672B" w:rsidRPr="00E9005B" w:rsidRDefault="00A6672B" w:rsidP="00A53506">
            <w:pPr>
              <w:widowControl w:val="0"/>
              <w:spacing w:after="120"/>
              <w:jc w:val="center"/>
              <w:rPr>
                <w:rFonts w:ascii="GHEA Grapalat" w:hAnsi="GHEA Grapalat"/>
                <w:szCs w:val="20"/>
              </w:rPr>
            </w:pPr>
            <w:r w:rsidRPr="00E9005B">
              <w:rPr>
                <w:rFonts w:ascii="GHEA Grapalat" w:hAnsi="GHEA Grapalat"/>
                <w:szCs w:val="20"/>
              </w:rPr>
              <w:t>номер предусмотренного приглашением лота</w:t>
            </w:r>
          </w:p>
        </w:tc>
        <w:tc>
          <w:tcPr>
            <w:tcW w:w="2315" w:type="dxa"/>
            <w:vAlign w:val="center"/>
          </w:tcPr>
          <w:p w:rsidR="00A6672B" w:rsidRPr="00E9005B" w:rsidRDefault="00A6672B" w:rsidP="00A53506">
            <w:pPr>
              <w:widowControl w:val="0"/>
              <w:spacing w:after="120"/>
              <w:jc w:val="center"/>
              <w:rPr>
                <w:rFonts w:ascii="GHEA Grapalat" w:hAnsi="GHEA Grapalat"/>
                <w:szCs w:val="20"/>
              </w:rPr>
            </w:pPr>
            <w:r w:rsidRPr="00E9005B">
              <w:rPr>
                <w:rFonts w:ascii="GHEA Grapalat" w:hAnsi="GHEA Grapalat"/>
                <w:szCs w:val="20"/>
              </w:rPr>
              <w:t>промежуточный код, предусмотренный планом закупок по классификации ЕЗК (CPV)</w:t>
            </w:r>
          </w:p>
        </w:tc>
        <w:tc>
          <w:tcPr>
            <w:tcW w:w="3727" w:type="dxa"/>
            <w:vAlign w:val="center"/>
          </w:tcPr>
          <w:p w:rsidR="00A6672B" w:rsidRPr="00E9005B" w:rsidRDefault="00A6672B" w:rsidP="00A53506">
            <w:pPr>
              <w:widowControl w:val="0"/>
              <w:spacing w:after="120"/>
              <w:jc w:val="center"/>
              <w:rPr>
                <w:rFonts w:ascii="GHEA Grapalat" w:hAnsi="GHEA Grapalat"/>
                <w:szCs w:val="20"/>
              </w:rPr>
            </w:pPr>
            <w:r w:rsidRPr="00E9005B">
              <w:rPr>
                <w:rFonts w:ascii="GHEA Grapalat" w:hAnsi="GHEA Grapalat"/>
                <w:szCs w:val="20"/>
              </w:rPr>
              <w:t>Наименование</w:t>
            </w:r>
          </w:p>
        </w:tc>
        <w:tc>
          <w:tcPr>
            <w:tcW w:w="7622" w:type="dxa"/>
            <w:gridSpan w:val="2"/>
            <w:vAlign w:val="center"/>
          </w:tcPr>
          <w:p w:rsidR="00A6672B" w:rsidRPr="00004CC4" w:rsidRDefault="00A6672B" w:rsidP="00A53506">
            <w:pPr>
              <w:widowControl w:val="0"/>
              <w:spacing w:after="120"/>
              <w:jc w:val="center"/>
              <w:rPr>
                <w:rFonts w:ascii="GHEA Grapalat" w:hAnsi="GHEA Grapalat"/>
                <w:szCs w:val="20"/>
              </w:rPr>
            </w:pPr>
            <w:r w:rsidRPr="00E9005B">
              <w:rPr>
                <w:rFonts w:ascii="GHEA Grapalat" w:hAnsi="GHEA Grapalat"/>
                <w:szCs w:val="20"/>
              </w:rPr>
              <w:t xml:space="preserve">Оплату товара предусматривается произвести </w:t>
            </w:r>
            <w:r w:rsidRPr="00004CC4">
              <w:rPr>
                <w:rFonts w:ascii="GHEA Grapalat" w:hAnsi="GHEA Grapalat"/>
                <w:szCs w:val="20"/>
              </w:rPr>
              <w:t>в 202</w:t>
            </w:r>
            <w:r w:rsidRPr="00E862DB">
              <w:rPr>
                <w:rFonts w:ascii="GHEA Grapalat" w:hAnsi="GHEA Grapalat"/>
                <w:szCs w:val="20"/>
              </w:rPr>
              <w:t>5</w:t>
            </w:r>
            <w:r w:rsidRPr="00004CC4">
              <w:rPr>
                <w:rFonts w:ascii="GHEA Grapalat" w:hAnsi="GHEA Grapalat"/>
                <w:szCs w:val="20"/>
              </w:rPr>
              <w:t>г</w:t>
            </w:r>
          </w:p>
          <w:p w:rsidR="00A6672B" w:rsidRPr="00E9005B" w:rsidRDefault="00A6672B" w:rsidP="00A53506">
            <w:pPr>
              <w:widowControl w:val="0"/>
              <w:spacing w:after="120"/>
              <w:jc w:val="center"/>
              <w:rPr>
                <w:rFonts w:ascii="GHEA Grapalat" w:hAnsi="GHEA Grapalat"/>
                <w:szCs w:val="20"/>
              </w:rPr>
            </w:pP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1</w:t>
            </w:r>
          </w:p>
        </w:tc>
        <w:tc>
          <w:tcPr>
            <w:tcW w:w="2315" w:type="dxa"/>
            <w:vAlign w:val="center"/>
          </w:tcPr>
          <w:p w:rsidR="00352926" w:rsidRDefault="00352926" w:rsidP="00352926">
            <w:pPr>
              <w:jc w:val="center"/>
              <w:rPr>
                <w:rFonts w:ascii="Arial Unicode" w:hAnsi="Arial Unicode" w:cs="Arial"/>
              </w:rPr>
            </w:pPr>
            <w:r>
              <w:rPr>
                <w:rFonts w:ascii="Arial Unicode" w:hAnsi="Arial Unicode" w:cs="Arial"/>
              </w:rPr>
              <w:t>44531180</w:t>
            </w:r>
          </w:p>
        </w:tc>
        <w:tc>
          <w:tcPr>
            <w:tcW w:w="3727" w:type="dxa"/>
            <w:vAlign w:val="center"/>
          </w:tcPr>
          <w:p w:rsidR="00352926" w:rsidRDefault="00352926" w:rsidP="00352926">
            <w:pPr>
              <w:jc w:val="center"/>
              <w:rPr>
                <w:rFonts w:ascii="Arial LatArm" w:hAnsi="Arial LatArm" w:cs="Calibri"/>
              </w:rPr>
            </w:pPr>
            <w:r>
              <w:rPr>
                <w:rFonts w:ascii="Calibri" w:hAnsi="Calibri" w:cs="Calibri"/>
              </w:rPr>
              <w:t>Болт</w:t>
            </w:r>
            <w:r>
              <w:rPr>
                <w:rFonts w:ascii="Arial LatArm" w:hAnsi="Arial LatArm" w:cs="Calibri"/>
              </w:rPr>
              <w:t xml:space="preserve">, </w:t>
            </w:r>
            <w:r>
              <w:rPr>
                <w:rFonts w:ascii="Calibri" w:hAnsi="Calibri" w:cs="Calibri"/>
              </w:rPr>
              <w:t>гайка</w:t>
            </w:r>
            <w:r>
              <w:rPr>
                <w:rFonts w:ascii="Arial LatArm" w:hAnsi="Arial LatArm" w:cs="Calibri"/>
              </w:rPr>
              <w:t xml:space="preserve">, </w:t>
            </w:r>
            <w:r>
              <w:rPr>
                <w:rFonts w:ascii="Calibri" w:hAnsi="Calibri" w:cs="Calibri"/>
              </w:rPr>
              <w:t>шайба</w:t>
            </w:r>
          </w:p>
        </w:tc>
        <w:tc>
          <w:tcPr>
            <w:tcW w:w="6438" w:type="dxa"/>
            <w:vAlign w:val="center"/>
          </w:tcPr>
          <w:p w:rsidR="00352926" w:rsidRPr="00E9005B" w:rsidRDefault="00352926" w:rsidP="00352926">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Pr="00576215" w:rsidRDefault="00352926" w:rsidP="0035292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2</w:t>
            </w:r>
          </w:p>
        </w:tc>
        <w:tc>
          <w:tcPr>
            <w:tcW w:w="2315" w:type="dxa"/>
            <w:vAlign w:val="center"/>
          </w:tcPr>
          <w:p w:rsidR="00352926" w:rsidRDefault="00352926" w:rsidP="00352926">
            <w:pPr>
              <w:jc w:val="center"/>
              <w:rPr>
                <w:rFonts w:ascii="Arial Unicode" w:hAnsi="Arial Unicode" w:cs="Arial"/>
              </w:rPr>
            </w:pPr>
            <w:r>
              <w:rPr>
                <w:rFonts w:ascii="Arial Unicode" w:hAnsi="Arial Unicode" w:cs="Arial"/>
              </w:rPr>
              <w:t>44311170</w:t>
            </w:r>
          </w:p>
        </w:tc>
        <w:tc>
          <w:tcPr>
            <w:tcW w:w="3727" w:type="dxa"/>
            <w:vAlign w:val="center"/>
          </w:tcPr>
          <w:p w:rsidR="00352926" w:rsidRDefault="00352926" w:rsidP="00352926">
            <w:pPr>
              <w:jc w:val="center"/>
              <w:rPr>
                <w:rFonts w:ascii="Arial LatArm" w:hAnsi="Arial LatArm" w:cs="Calibri"/>
              </w:rPr>
            </w:pPr>
            <w:r>
              <w:rPr>
                <w:rFonts w:ascii="Calibri" w:hAnsi="Calibri" w:cs="Calibri"/>
              </w:rPr>
              <w:t>Сварочный</w:t>
            </w:r>
            <w:r>
              <w:rPr>
                <w:rFonts w:ascii="Arial LatArm" w:hAnsi="Arial LatArm" w:cs="Calibri"/>
              </w:rPr>
              <w:t xml:space="preserve"> </w:t>
            </w:r>
            <w:r>
              <w:rPr>
                <w:rFonts w:ascii="Calibri" w:hAnsi="Calibri" w:cs="Calibri"/>
              </w:rPr>
              <w:t>электрод</w:t>
            </w:r>
            <w:r>
              <w:rPr>
                <w:rFonts w:ascii="Arial LatArm" w:hAnsi="Arial LatArm" w:cs="Calibri"/>
              </w:rPr>
              <w:t xml:space="preserve">  3.2 </w:t>
            </w:r>
            <w:r>
              <w:rPr>
                <w:rFonts w:ascii="Calibri" w:hAnsi="Calibri" w:cs="Calibri"/>
              </w:rPr>
              <w:t>мм</w:t>
            </w:r>
          </w:p>
        </w:tc>
        <w:tc>
          <w:tcPr>
            <w:tcW w:w="6438" w:type="dxa"/>
            <w:vAlign w:val="center"/>
          </w:tcPr>
          <w:p w:rsidR="00352926" w:rsidRPr="00E9005B" w:rsidRDefault="00352926" w:rsidP="00352926">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Pr="00576215" w:rsidRDefault="00352926" w:rsidP="0035292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3</w:t>
            </w:r>
          </w:p>
        </w:tc>
        <w:tc>
          <w:tcPr>
            <w:tcW w:w="2315" w:type="dxa"/>
            <w:vAlign w:val="center"/>
          </w:tcPr>
          <w:p w:rsidR="00352926" w:rsidRDefault="00352926" w:rsidP="00352926">
            <w:pPr>
              <w:jc w:val="center"/>
              <w:rPr>
                <w:rFonts w:ascii="Arial Unicode" w:hAnsi="Arial Unicode" w:cs="Arial"/>
              </w:rPr>
            </w:pPr>
            <w:r>
              <w:rPr>
                <w:rFonts w:ascii="Arial Unicode" w:hAnsi="Arial Unicode" w:cs="Arial"/>
              </w:rPr>
              <w:t>44311170</w:t>
            </w:r>
          </w:p>
        </w:tc>
        <w:tc>
          <w:tcPr>
            <w:tcW w:w="3727" w:type="dxa"/>
            <w:vAlign w:val="center"/>
          </w:tcPr>
          <w:p w:rsidR="00352926" w:rsidRDefault="00352926" w:rsidP="00352926">
            <w:pPr>
              <w:jc w:val="center"/>
              <w:rPr>
                <w:rFonts w:ascii="Arial LatArm" w:hAnsi="Arial LatArm" w:cs="Calibri"/>
              </w:rPr>
            </w:pPr>
            <w:r>
              <w:rPr>
                <w:rFonts w:ascii="Calibri" w:hAnsi="Calibri" w:cs="Calibri"/>
              </w:rPr>
              <w:t>Сварочный</w:t>
            </w:r>
            <w:r>
              <w:rPr>
                <w:rFonts w:ascii="Arial LatArm" w:hAnsi="Arial LatArm" w:cs="Calibri"/>
              </w:rPr>
              <w:t xml:space="preserve"> </w:t>
            </w:r>
            <w:r>
              <w:rPr>
                <w:rFonts w:ascii="Calibri" w:hAnsi="Calibri" w:cs="Calibri"/>
              </w:rPr>
              <w:t>электрод</w:t>
            </w:r>
            <w:r>
              <w:rPr>
                <w:rFonts w:ascii="Arial LatArm" w:hAnsi="Arial LatArm" w:cs="Calibri"/>
              </w:rPr>
              <w:t xml:space="preserve">  4 </w:t>
            </w:r>
            <w:r>
              <w:rPr>
                <w:rFonts w:ascii="Calibri" w:hAnsi="Calibri" w:cs="Calibri"/>
              </w:rPr>
              <w:t>мм</w:t>
            </w:r>
          </w:p>
        </w:tc>
        <w:tc>
          <w:tcPr>
            <w:tcW w:w="6438" w:type="dxa"/>
            <w:vAlign w:val="center"/>
          </w:tcPr>
          <w:p w:rsidR="00352926" w:rsidRPr="00E9005B" w:rsidRDefault="00352926" w:rsidP="00352926">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Pr="00576215" w:rsidRDefault="00352926" w:rsidP="0035292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4</w:t>
            </w:r>
          </w:p>
        </w:tc>
        <w:tc>
          <w:tcPr>
            <w:tcW w:w="2315" w:type="dxa"/>
            <w:vAlign w:val="center"/>
          </w:tcPr>
          <w:p w:rsidR="00352926" w:rsidRDefault="00352926" w:rsidP="00352926">
            <w:pPr>
              <w:jc w:val="center"/>
              <w:rPr>
                <w:rFonts w:ascii="Arial Unicode" w:hAnsi="Arial Unicode" w:cs="Arial"/>
              </w:rPr>
            </w:pPr>
            <w:r>
              <w:rPr>
                <w:rFonts w:ascii="Arial Unicode" w:hAnsi="Arial Unicode" w:cs="Arial"/>
              </w:rPr>
              <w:t>44112730</w:t>
            </w:r>
          </w:p>
        </w:tc>
        <w:tc>
          <w:tcPr>
            <w:tcW w:w="3727" w:type="dxa"/>
            <w:vAlign w:val="center"/>
          </w:tcPr>
          <w:p w:rsidR="00352926" w:rsidRDefault="00352926" w:rsidP="00352926">
            <w:pPr>
              <w:jc w:val="center"/>
              <w:rPr>
                <w:rFonts w:ascii="Arial LatArm" w:hAnsi="Arial LatArm" w:cs="Calibri"/>
              </w:rPr>
            </w:pPr>
            <w:r>
              <w:rPr>
                <w:rFonts w:ascii="Calibri" w:hAnsi="Calibri" w:cs="Calibri"/>
              </w:rPr>
              <w:t>Режущий</w:t>
            </w:r>
            <w:r>
              <w:rPr>
                <w:rFonts w:ascii="Arial LatArm" w:hAnsi="Arial LatArm" w:cs="Calibri"/>
              </w:rPr>
              <w:t xml:space="preserve"> </w:t>
            </w:r>
            <w:r>
              <w:rPr>
                <w:rFonts w:ascii="Calibri" w:hAnsi="Calibri" w:cs="Calibri"/>
              </w:rPr>
              <w:t>диск</w:t>
            </w:r>
            <w:r>
              <w:rPr>
                <w:rFonts w:ascii="Arial LatArm" w:hAnsi="Arial LatArm" w:cs="Calibri"/>
              </w:rPr>
              <w:t xml:space="preserve"> </w:t>
            </w:r>
            <w:r>
              <w:rPr>
                <w:rFonts w:ascii="Calibri" w:hAnsi="Calibri" w:cs="Calibri"/>
              </w:rPr>
              <w:t>Ф</w:t>
            </w:r>
            <w:r>
              <w:rPr>
                <w:rFonts w:ascii="Arial LatArm" w:hAnsi="Arial LatArm" w:cs="Calibri"/>
              </w:rPr>
              <w:t xml:space="preserve"> 125</w:t>
            </w:r>
          </w:p>
        </w:tc>
        <w:tc>
          <w:tcPr>
            <w:tcW w:w="6438" w:type="dxa"/>
            <w:vAlign w:val="center"/>
          </w:tcPr>
          <w:p w:rsidR="00352926" w:rsidRPr="00E9005B" w:rsidRDefault="00352926" w:rsidP="00352926">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Pr="00576215" w:rsidRDefault="00352926" w:rsidP="0035292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5</w:t>
            </w:r>
          </w:p>
        </w:tc>
        <w:tc>
          <w:tcPr>
            <w:tcW w:w="2315" w:type="dxa"/>
            <w:vAlign w:val="center"/>
          </w:tcPr>
          <w:p w:rsidR="00352926" w:rsidRDefault="00352926" w:rsidP="00352926">
            <w:pPr>
              <w:jc w:val="center"/>
              <w:rPr>
                <w:rFonts w:ascii="Arial Unicode" w:hAnsi="Arial Unicode" w:cs="Arial"/>
              </w:rPr>
            </w:pPr>
            <w:r>
              <w:rPr>
                <w:rFonts w:ascii="Arial Unicode" w:hAnsi="Arial Unicode" w:cs="Arial"/>
              </w:rPr>
              <w:t>44112730</w:t>
            </w:r>
          </w:p>
        </w:tc>
        <w:tc>
          <w:tcPr>
            <w:tcW w:w="3727" w:type="dxa"/>
            <w:vAlign w:val="center"/>
          </w:tcPr>
          <w:p w:rsidR="00352926" w:rsidRDefault="00352926" w:rsidP="00352926">
            <w:pPr>
              <w:jc w:val="center"/>
              <w:rPr>
                <w:rFonts w:ascii="Arial LatArm" w:hAnsi="Arial LatArm" w:cs="Calibri"/>
              </w:rPr>
            </w:pPr>
            <w:r>
              <w:rPr>
                <w:rFonts w:ascii="Calibri" w:hAnsi="Calibri" w:cs="Calibri"/>
              </w:rPr>
              <w:t>Режущий</w:t>
            </w:r>
            <w:r>
              <w:rPr>
                <w:rFonts w:ascii="Arial LatArm" w:hAnsi="Arial LatArm" w:cs="Calibri"/>
              </w:rPr>
              <w:t xml:space="preserve"> </w:t>
            </w:r>
            <w:r>
              <w:rPr>
                <w:rFonts w:ascii="Calibri" w:hAnsi="Calibri" w:cs="Calibri"/>
              </w:rPr>
              <w:t>диск</w:t>
            </w:r>
            <w:r>
              <w:rPr>
                <w:rFonts w:ascii="Arial LatArm" w:hAnsi="Arial LatArm" w:cs="Calibri"/>
              </w:rPr>
              <w:t xml:space="preserve"> </w:t>
            </w:r>
            <w:r>
              <w:rPr>
                <w:rFonts w:ascii="Calibri" w:hAnsi="Calibri" w:cs="Calibri"/>
              </w:rPr>
              <w:t>Ф</w:t>
            </w:r>
            <w:r>
              <w:rPr>
                <w:rFonts w:ascii="Arial LatArm" w:hAnsi="Arial LatArm" w:cs="Calibri"/>
              </w:rPr>
              <w:t xml:space="preserve"> 230</w:t>
            </w:r>
          </w:p>
        </w:tc>
        <w:tc>
          <w:tcPr>
            <w:tcW w:w="6438" w:type="dxa"/>
            <w:vAlign w:val="center"/>
          </w:tcPr>
          <w:p w:rsidR="00352926" w:rsidRPr="00E9005B" w:rsidRDefault="00352926" w:rsidP="00352926">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Pr="00576215" w:rsidRDefault="00352926" w:rsidP="0035292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6</w:t>
            </w:r>
          </w:p>
        </w:tc>
        <w:tc>
          <w:tcPr>
            <w:tcW w:w="2315" w:type="dxa"/>
            <w:vAlign w:val="center"/>
          </w:tcPr>
          <w:p w:rsidR="00352926" w:rsidRDefault="00352926" w:rsidP="00352926">
            <w:pPr>
              <w:jc w:val="center"/>
              <w:rPr>
                <w:rFonts w:ascii="Arial Unicode" w:hAnsi="Arial Unicode" w:cs="Arial"/>
              </w:rPr>
            </w:pPr>
            <w:r>
              <w:rPr>
                <w:rFonts w:ascii="Arial Unicode" w:hAnsi="Arial Unicode" w:cs="Arial"/>
              </w:rPr>
              <w:t>44112730</w:t>
            </w:r>
          </w:p>
        </w:tc>
        <w:tc>
          <w:tcPr>
            <w:tcW w:w="3727" w:type="dxa"/>
            <w:vAlign w:val="center"/>
          </w:tcPr>
          <w:p w:rsidR="00352926" w:rsidRDefault="00352926" w:rsidP="00352926">
            <w:pPr>
              <w:jc w:val="center"/>
              <w:rPr>
                <w:rFonts w:ascii="Arial LatArm" w:hAnsi="Arial LatArm" w:cs="Calibri"/>
              </w:rPr>
            </w:pPr>
            <w:r>
              <w:rPr>
                <w:rFonts w:ascii="Calibri" w:hAnsi="Calibri" w:cs="Calibri"/>
              </w:rPr>
              <w:t>Шлифовальный</w:t>
            </w:r>
            <w:r>
              <w:rPr>
                <w:rFonts w:ascii="Arial LatArm" w:hAnsi="Arial LatArm" w:cs="Calibri"/>
              </w:rPr>
              <w:t xml:space="preserve"> </w:t>
            </w:r>
            <w:r>
              <w:rPr>
                <w:rFonts w:ascii="Calibri" w:hAnsi="Calibri" w:cs="Calibri"/>
              </w:rPr>
              <w:t>диск</w:t>
            </w:r>
            <w:r>
              <w:rPr>
                <w:rFonts w:ascii="Arial LatArm" w:hAnsi="Arial LatArm" w:cs="Calibri"/>
              </w:rPr>
              <w:t xml:space="preserve"> </w:t>
            </w:r>
            <w:r>
              <w:rPr>
                <w:rFonts w:ascii="Calibri" w:hAnsi="Calibri" w:cs="Calibri"/>
              </w:rPr>
              <w:t>Ф</w:t>
            </w:r>
            <w:r>
              <w:rPr>
                <w:rFonts w:ascii="Arial LatArm" w:hAnsi="Arial LatArm" w:cs="Calibri"/>
              </w:rPr>
              <w:t xml:space="preserve"> 125</w:t>
            </w:r>
          </w:p>
        </w:tc>
        <w:tc>
          <w:tcPr>
            <w:tcW w:w="6438" w:type="dxa"/>
            <w:vAlign w:val="center"/>
          </w:tcPr>
          <w:p w:rsidR="00352926" w:rsidRDefault="00352926" w:rsidP="00352926">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Default="00352926" w:rsidP="00352926">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7</w:t>
            </w:r>
          </w:p>
        </w:tc>
        <w:tc>
          <w:tcPr>
            <w:tcW w:w="2315" w:type="dxa"/>
            <w:vAlign w:val="center"/>
          </w:tcPr>
          <w:p w:rsidR="00352926" w:rsidRDefault="00352926" w:rsidP="00352926">
            <w:pPr>
              <w:jc w:val="center"/>
              <w:rPr>
                <w:rFonts w:ascii="Arial Unicode" w:hAnsi="Arial Unicode" w:cs="Arial"/>
              </w:rPr>
            </w:pPr>
            <w:r>
              <w:rPr>
                <w:rFonts w:ascii="Arial Unicode" w:hAnsi="Arial Unicode" w:cs="Arial"/>
              </w:rPr>
              <w:t>44112730</w:t>
            </w:r>
          </w:p>
        </w:tc>
        <w:tc>
          <w:tcPr>
            <w:tcW w:w="3727" w:type="dxa"/>
            <w:vAlign w:val="center"/>
          </w:tcPr>
          <w:p w:rsidR="00352926" w:rsidRDefault="00352926" w:rsidP="00352926">
            <w:pPr>
              <w:jc w:val="center"/>
              <w:rPr>
                <w:rFonts w:ascii="Calibri" w:hAnsi="Calibri" w:cs="Calibri"/>
                <w:color w:val="000000"/>
              </w:rPr>
            </w:pPr>
            <w:r>
              <w:rPr>
                <w:rFonts w:ascii="Calibri" w:hAnsi="Calibri" w:cs="Calibri"/>
                <w:color w:val="000000"/>
              </w:rPr>
              <w:t>Лепестковый шлифовальный диск Ф 115,  N 80</w:t>
            </w:r>
          </w:p>
        </w:tc>
        <w:tc>
          <w:tcPr>
            <w:tcW w:w="6438" w:type="dxa"/>
            <w:vAlign w:val="center"/>
          </w:tcPr>
          <w:p w:rsidR="00352926" w:rsidRDefault="00352926" w:rsidP="00352926">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Default="00352926" w:rsidP="00352926">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lastRenderedPageBreak/>
              <w:t>8</w:t>
            </w:r>
          </w:p>
        </w:tc>
        <w:tc>
          <w:tcPr>
            <w:tcW w:w="2315" w:type="dxa"/>
            <w:vAlign w:val="center"/>
          </w:tcPr>
          <w:p w:rsidR="00352926" w:rsidRDefault="00352926" w:rsidP="00352926">
            <w:pPr>
              <w:jc w:val="center"/>
              <w:rPr>
                <w:rFonts w:ascii="Arial Unicode" w:hAnsi="Arial Unicode" w:cs="Arial"/>
              </w:rPr>
            </w:pPr>
            <w:r>
              <w:rPr>
                <w:rFonts w:ascii="Arial Unicode" w:hAnsi="Arial Unicode" w:cs="Arial"/>
              </w:rPr>
              <w:t>44111200</w:t>
            </w:r>
          </w:p>
        </w:tc>
        <w:tc>
          <w:tcPr>
            <w:tcW w:w="3727" w:type="dxa"/>
            <w:vAlign w:val="center"/>
          </w:tcPr>
          <w:p w:rsidR="00352926" w:rsidRDefault="00352926" w:rsidP="00352926">
            <w:pPr>
              <w:jc w:val="center"/>
              <w:rPr>
                <w:rFonts w:ascii="Arial LatArm" w:hAnsi="Arial LatArm" w:cs="Calibri"/>
              </w:rPr>
            </w:pPr>
            <w:r>
              <w:rPr>
                <w:rFonts w:ascii="Calibri" w:hAnsi="Calibri" w:cs="Calibri"/>
              </w:rPr>
              <w:t>Цемент</w:t>
            </w:r>
            <w:r>
              <w:rPr>
                <w:rFonts w:ascii="Arial LatArm" w:hAnsi="Arial LatArm" w:cs="Calibri"/>
              </w:rPr>
              <w:t xml:space="preserve">, </w:t>
            </w:r>
            <w:r>
              <w:rPr>
                <w:rFonts w:ascii="Calibri" w:hAnsi="Calibri" w:cs="Calibri"/>
              </w:rPr>
              <w:t>в</w:t>
            </w:r>
            <w:r>
              <w:rPr>
                <w:rFonts w:ascii="Arial LatArm" w:hAnsi="Arial LatArm" w:cs="Calibri"/>
              </w:rPr>
              <w:t xml:space="preserve"> </w:t>
            </w:r>
            <w:r>
              <w:rPr>
                <w:rFonts w:ascii="Calibri" w:hAnsi="Calibri" w:cs="Calibri"/>
              </w:rPr>
              <w:t>мешке</w:t>
            </w:r>
            <w:r>
              <w:rPr>
                <w:rFonts w:ascii="Arial LatArm" w:hAnsi="Arial LatArm" w:cs="Calibri"/>
              </w:rPr>
              <w:t xml:space="preserve"> </w:t>
            </w:r>
            <w:r>
              <w:rPr>
                <w:rFonts w:ascii="Calibri" w:hAnsi="Calibri" w:cs="Calibri"/>
              </w:rPr>
              <w:t>по</w:t>
            </w:r>
            <w:r>
              <w:rPr>
                <w:rFonts w:ascii="Arial LatArm" w:hAnsi="Arial LatArm" w:cs="Calibri"/>
              </w:rPr>
              <w:t xml:space="preserve"> 50 </w:t>
            </w:r>
            <w:r>
              <w:rPr>
                <w:rFonts w:ascii="Calibri" w:hAnsi="Calibri" w:cs="Calibri"/>
              </w:rPr>
              <w:t>кг</w:t>
            </w:r>
          </w:p>
        </w:tc>
        <w:tc>
          <w:tcPr>
            <w:tcW w:w="6438" w:type="dxa"/>
            <w:vAlign w:val="center"/>
          </w:tcPr>
          <w:p w:rsidR="00352926" w:rsidRDefault="00352926" w:rsidP="00352926">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Default="00352926" w:rsidP="00352926">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9</w:t>
            </w:r>
          </w:p>
        </w:tc>
        <w:tc>
          <w:tcPr>
            <w:tcW w:w="2315" w:type="dxa"/>
            <w:vAlign w:val="center"/>
          </w:tcPr>
          <w:p w:rsidR="00352926" w:rsidRDefault="00352926" w:rsidP="00352926">
            <w:pPr>
              <w:jc w:val="center"/>
              <w:rPr>
                <w:rFonts w:ascii="Arial Unicode" w:hAnsi="Arial Unicode" w:cs="Arial"/>
              </w:rPr>
            </w:pPr>
            <w:r>
              <w:rPr>
                <w:rFonts w:ascii="Arial Unicode" w:hAnsi="Arial Unicode" w:cs="Arial"/>
              </w:rPr>
              <w:t>14211100</w:t>
            </w:r>
          </w:p>
        </w:tc>
        <w:tc>
          <w:tcPr>
            <w:tcW w:w="3727" w:type="dxa"/>
            <w:vAlign w:val="center"/>
          </w:tcPr>
          <w:p w:rsidR="00352926" w:rsidRDefault="00352926" w:rsidP="00352926">
            <w:pPr>
              <w:jc w:val="center"/>
              <w:rPr>
                <w:rFonts w:ascii="Arial LatRus" w:hAnsi="Arial LatRus" w:cs="Calibri"/>
              </w:rPr>
            </w:pPr>
            <w:r>
              <w:rPr>
                <w:rFonts w:ascii="Calibri" w:hAnsi="Calibri" w:cs="Calibri"/>
              </w:rPr>
              <w:t>Синий</w:t>
            </w:r>
            <w:r>
              <w:rPr>
                <w:rFonts w:ascii="Arial LatRus" w:hAnsi="Arial LatRus" w:cs="Calibri"/>
              </w:rPr>
              <w:t xml:space="preserve"> </w:t>
            </w:r>
            <w:r>
              <w:rPr>
                <w:rFonts w:ascii="Calibri" w:hAnsi="Calibri" w:cs="Calibri"/>
              </w:rPr>
              <w:t>песок</w:t>
            </w:r>
            <w:r>
              <w:rPr>
                <w:rFonts w:ascii="Arial LatRus" w:hAnsi="Arial LatRus" w:cs="Calibri"/>
              </w:rPr>
              <w:t xml:space="preserve"> </w:t>
            </w:r>
          </w:p>
        </w:tc>
        <w:tc>
          <w:tcPr>
            <w:tcW w:w="6438" w:type="dxa"/>
            <w:vAlign w:val="center"/>
          </w:tcPr>
          <w:p w:rsidR="00352926" w:rsidRDefault="00352926" w:rsidP="00352926">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Default="00352926" w:rsidP="00352926">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10</w:t>
            </w:r>
          </w:p>
        </w:tc>
        <w:tc>
          <w:tcPr>
            <w:tcW w:w="2315" w:type="dxa"/>
            <w:vAlign w:val="center"/>
          </w:tcPr>
          <w:p w:rsidR="00352926" w:rsidRDefault="00352926" w:rsidP="00352926">
            <w:pPr>
              <w:jc w:val="center"/>
              <w:rPr>
                <w:rFonts w:ascii="Arial Unicode" w:hAnsi="Arial Unicode" w:cs="Arial"/>
              </w:rPr>
            </w:pPr>
            <w:r>
              <w:rPr>
                <w:rFonts w:ascii="Arial Unicode" w:hAnsi="Arial Unicode" w:cs="Arial"/>
              </w:rPr>
              <w:t>19642100</w:t>
            </w:r>
          </w:p>
        </w:tc>
        <w:tc>
          <w:tcPr>
            <w:tcW w:w="3727" w:type="dxa"/>
            <w:vAlign w:val="center"/>
          </w:tcPr>
          <w:p w:rsidR="00352926" w:rsidRDefault="00352926" w:rsidP="00352926">
            <w:pPr>
              <w:jc w:val="center"/>
              <w:rPr>
                <w:rFonts w:ascii="Arial LatRus" w:hAnsi="Arial LatRus" w:cs="Calibri"/>
              </w:rPr>
            </w:pPr>
            <w:r>
              <w:rPr>
                <w:rFonts w:ascii="Calibri" w:hAnsi="Calibri" w:cs="Calibri"/>
              </w:rPr>
              <w:t>Полиэтиленовый</w:t>
            </w:r>
            <w:r>
              <w:rPr>
                <w:rFonts w:ascii="Arial LatRus" w:hAnsi="Arial LatRus" w:cs="Calibri"/>
              </w:rPr>
              <w:t xml:space="preserve"> </w:t>
            </w:r>
            <w:r>
              <w:rPr>
                <w:rFonts w:ascii="Calibri" w:hAnsi="Calibri" w:cs="Calibri"/>
              </w:rPr>
              <w:t>мешок</w:t>
            </w:r>
            <w:r>
              <w:rPr>
                <w:rFonts w:ascii="Arial LatRus" w:hAnsi="Arial LatRus" w:cs="Calibri"/>
              </w:rPr>
              <w:t xml:space="preserve">, 25 </w:t>
            </w:r>
            <w:r>
              <w:rPr>
                <w:rFonts w:ascii="Calibri" w:hAnsi="Calibri" w:cs="Calibri"/>
              </w:rPr>
              <w:t>кг</w:t>
            </w:r>
          </w:p>
        </w:tc>
        <w:tc>
          <w:tcPr>
            <w:tcW w:w="6438" w:type="dxa"/>
            <w:vAlign w:val="center"/>
          </w:tcPr>
          <w:p w:rsidR="00352926" w:rsidRDefault="00352926" w:rsidP="00352926">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Default="00352926" w:rsidP="00352926">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11</w:t>
            </w:r>
          </w:p>
        </w:tc>
        <w:tc>
          <w:tcPr>
            <w:tcW w:w="2315" w:type="dxa"/>
            <w:vAlign w:val="center"/>
          </w:tcPr>
          <w:p w:rsidR="00352926" w:rsidRDefault="00352926" w:rsidP="00352926">
            <w:pPr>
              <w:jc w:val="center"/>
              <w:rPr>
                <w:rFonts w:ascii="Arial Unicode" w:hAnsi="Arial Unicode" w:cs="Arial"/>
                <w:sz w:val="22"/>
                <w:szCs w:val="22"/>
              </w:rPr>
            </w:pPr>
            <w:r>
              <w:rPr>
                <w:rFonts w:ascii="Arial Unicode" w:hAnsi="Arial Unicode" w:cs="Arial"/>
                <w:sz w:val="22"/>
                <w:szCs w:val="22"/>
              </w:rPr>
              <w:t>44163111</w:t>
            </w:r>
          </w:p>
        </w:tc>
        <w:tc>
          <w:tcPr>
            <w:tcW w:w="3727" w:type="dxa"/>
            <w:vAlign w:val="center"/>
          </w:tcPr>
          <w:p w:rsidR="00352926" w:rsidRDefault="00352926" w:rsidP="00352926">
            <w:pPr>
              <w:rPr>
                <w:rFonts w:ascii="Arial LatArm" w:hAnsi="Arial LatArm" w:cs="Calibri"/>
              </w:rPr>
            </w:pPr>
            <w:r>
              <w:rPr>
                <w:rFonts w:ascii="Arial LatArm" w:hAnsi="Arial LatArm" w:cs="Calibri"/>
              </w:rPr>
              <w:t>T</w:t>
            </w:r>
            <w:r>
              <w:rPr>
                <w:rFonts w:ascii="Calibri" w:hAnsi="Calibri" w:cs="Calibri"/>
              </w:rPr>
              <w:t>руба</w:t>
            </w:r>
            <w:r>
              <w:rPr>
                <w:rFonts w:ascii="Arial LatArm" w:hAnsi="Arial LatArm" w:cs="Calibri"/>
              </w:rPr>
              <w:t xml:space="preserve"> </w:t>
            </w:r>
            <w:r>
              <w:rPr>
                <w:rFonts w:ascii="Calibri" w:hAnsi="Calibri" w:cs="Calibri"/>
              </w:rPr>
              <w:t>гофрированная</w:t>
            </w:r>
            <w:r>
              <w:rPr>
                <w:rFonts w:ascii="Arial LatArm" w:hAnsi="Arial LatArm" w:cs="Calibri"/>
              </w:rPr>
              <w:t xml:space="preserve"> </w:t>
            </w:r>
            <w:r>
              <w:rPr>
                <w:rFonts w:ascii="Calibri" w:hAnsi="Calibri" w:cs="Calibri"/>
              </w:rPr>
              <w:t>Ф</w:t>
            </w:r>
            <w:r>
              <w:rPr>
                <w:rFonts w:ascii="Arial LatArm" w:hAnsi="Arial LatArm" w:cs="Calibri"/>
              </w:rPr>
              <w:t xml:space="preserve"> 32</w:t>
            </w:r>
            <w:r>
              <w:rPr>
                <w:rFonts w:ascii="Calibri" w:hAnsi="Calibri" w:cs="Calibri"/>
              </w:rPr>
              <w:t>мм</w:t>
            </w:r>
          </w:p>
        </w:tc>
        <w:tc>
          <w:tcPr>
            <w:tcW w:w="6438" w:type="dxa"/>
            <w:vAlign w:val="center"/>
          </w:tcPr>
          <w:p w:rsidR="00352926" w:rsidRDefault="00352926" w:rsidP="00352926">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Default="00352926" w:rsidP="00352926">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12</w:t>
            </w:r>
          </w:p>
        </w:tc>
        <w:tc>
          <w:tcPr>
            <w:tcW w:w="2315" w:type="dxa"/>
            <w:vAlign w:val="center"/>
          </w:tcPr>
          <w:p w:rsidR="00352926" w:rsidRDefault="00352926" w:rsidP="00352926">
            <w:pPr>
              <w:jc w:val="center"/>
              <w:rPr>
                <w:rFonts w:ascii="Arial Unicode" w:hAnsi="Arial Unicode" w:cs="Arial"/>
                <w:sz w:val="22"/>
                <w:szCs w:val="22"/>
              </w:rPr>
            </w:pPr>
            <w:r>
              <w:rPr>
                <w:rFonts w:ascii="Arial Unicode" w:hAnsi="Arial Unicode" w:cs="Arial"/>
                <w:sz w:val="22"/>
                <w:szCs w:val="22"/>
              </w:rPr>
              <w:t>44163111</w:t>
            </w:r>
          </w:p>
        </w:tc>
        <w:tc>
          <w:tcPr>
            <w:tcW w:w="3727" w:type="dxa"/>
            <w:vAlign w:val="center"/>
          </w:tcPr>
          <w:p w:rsidR="00352926" w:rsidRDefault="00352926" w:rsidP="00352926">
            <w:pPr>
              <w:rPr>
                <w:rFonts w:ascii="Arial LatArm" w:hAnsi="Arial LatArm" w:cs="Calibri"/>
              </w:rPr>
            </w:pPr>
            <w:r>
              <w:rPr>
                <w:rFonts w:ascii="Arial LatArm" w:hAnsi="Arial LatArm" w:cs="Calibri"/>
              </w:rPr>
              <w:t>T</w:t>
            </w:r>
            <w:r>
              <w:rPr>
                <w:rFonts w:ascii="Calibri" w:hAnsi="Calibri" w:cs="Calibri"/>
              </w:rPr>
              <w:t>руба</w:t>
            </w:r>
            <w:r>
              <w:rPr>
                <w:rFonts w:ascii="Arial LatArm" w:hAnsi="Arial LatArm" w:cs="Calibri"/>
              </w:rPr>
              <w:t xml:space="preserve"> </w:t>
            </w:r>
            <w:r>
              <w:rPr>
                <w:rFonts w:ascii="Calibri" w:hAnsi="Calibri" w:cs="Calibri"/>
              </w:rPr>
              <w:t>гофрированная</w:t>
            </w:r>
            <w:r>
              <w:rPr>
                <w:rFonts w:ascii="Arial LatArm" w:hAnsi="Arial LatArm" w:cs="Calibri"/>
              </w:rPr>
              <w:t xml:space="preserve"> </w:t>
            </w:r>
            <w:r>
              <w:rPr>
                <w:rFonts w:ascii="Calibri" w:hAnsi="Calibri" w:cs="Calibri"/>
              </w:rPr>
              <w:t>Ф</w:t>
            </w:r>
            <w:r>
              <w:rPr>
                <w:rFonts w:ascii="Arial LatArm" w:hAnsi="Arial LatArm" w:cs="Calibri"/>
              </w:rPr>
              <w:t xml:space="preserve"> 50</w:t>
            </w:r>
            <w:r>
              <w:rPr>
                <w:rFonts w:ascii="Calibri" w:hAnsi="Calibri" w:cs="Calibri"/>
              </w:rPr>
              <w:t>мм</w:t>
            </w:r>
          </w:p>
        </w:tc>
        <w:tc>
          <w:tcPr>
            <w:tcW w:w="6438" w:type="dxa"/>
            <w:vAlign w:val="center"/>
          </w:tcPr>
          <w:p w:rsidR="00352926" w:rsidRDefault="00352926" w:rsidP="00352926">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Default="00352926" w:rsidP="00352926">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13</w:t>
            </w:r>
          </w:p>
        </w:tc>
        <w:tc>
          <w:tcPr>
            <w:tcW w:w="2315" w:type="dxa"/>
            <w:vAlign w:val="center"/>
          </w:tcPr>
          <w:p w:rsidR="00352926" w:rsidRDefault="00352926" w:rsidP="00352926">
            <w:pPr>
              <w:jc w:val="center"/>
              <w:rPr>
                <w:rFonts w:ascii="Arial Unicode" w:hAnsi="Arial Unicode" w:cs="Arial"/>
              </w:rPr>
            </w:pPr>
            <w:r>
              <w:rPr>
                <w:rFonts w:ascii="Arial Unicode" w:hAnsi="Arial Unicode" w:cs="Arial"/>
              </w:rPr>
              <w:t>18141100</w:t>
            </w:r>
          </w:p>
        </w:tc>
        <w:tc>
          <w:tcPr>
            <w:tcW w:w="3727" w:type="dxa"/>
            <w:vAlign w:val="center"/>
          </w:tcPr>
          <w:p w:rsidR="00352926" w:rsidRDefault="00352926" w:rsidP="00352926">
            <w:pPr>
              <w:jc w:val="center"/>
              <w:rPr>
                <w:rFonts w:ascii="Arial LatArm" w:hAnsi="Arial LatArm" w:cs="Calibri"/>
              </w:rPr>
            </w:pPr>
            <w:r>
              <w:rPr>
                <w:rFonts w:ascii="Calibri" w:hAnsi="Calibri" w:cs="Calibri"/>
              </w:rPr>
              <w:t>Рабочие</w:t>
            </w:r>
            <w:r>
              <w:rPr>
                <w:rFonts w:ascii="Arial LatArm" w:hAnsi="Arial LatArm" w:cs="Calibri"/>
              </w:rPr>
              <w:t xml:space="preserve"> </w:t>
            </w:r>
            <w:r>
              <w:rPr>
                <w:rFonts w:ascii="Calibri" w:hAnsi="Calibri" w:cs="Calibri"/>
              </w:rPr>
              <w:t>перчатки</w:t>
            </w:r>
          </w:p>
        </w:tc>
        <w:tc>
          <w:tcPr>
            <w:tcW w:w="6438" w:type="dxa"/>
            <w:vAlign w:val="center"/>
          </w:tcPr>
          <w:p w:rsidR="00352926" w:rsidRDefault="00352926" w:rsidP="00352926">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Default="00352926" w:rsidP="00352926">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14</w:t>
            </w:r>
          </w:p>
        </w:tc>
        <w:tc>
          <w:tcPr>
            <w:tcW w:w="2315" w:type="dxa"/>
            <w:vAlign w:val="center"/>
          </w:tcPr>
          <w:p w:rsidR="00352926" w:rsidRDefault="00352926" w:rsidP="00352926">
            <w:pPr>
              <w:jc w:val="center"/>
              <w:rPr>
                <w:rFonts w:ascii="Arial Unicode" w:hAnsi="Arial Unicode" w:cs="Arial"/>
              </w:rPr>
            </w:pPr>
            <w:r>
              <w:rPr>
                <w:rFonts w:ascii="Arial Unicode" w:hAnsi="Arial Unicode" w:cs="Arial"/>
              </w:rPr>
              <w:t>31651400</w:t>
            </w:r>
          </w:p>
        </w:tc>
        <w:tc>
          <w:tcPr>
            <w:tcW w:w="3727" w:type="dxa"/>
            <w:vAlign w:val="center"/>
          </w:tcPr>
          <w:p w:rsidR="00352926" w:rsidRDefault="00352926" w:rsidP="00352926">
            <w:pPr>
              <w:jc w:val="center"/>
              <w:rPr>
                <w:rFonts w:ascii="Arial LatArm" w:hAnsi="Arial LatArm" w:cs="Calibri"/>
              </w:rPr>
            </w:pPr>
            <w:r>
              <w:rPr>
                <w:rFonts w:ascii="Calibri" w:hAnsi="Calibri" w:cs="Calibri"/>
              </w:rPr>
              <w:t>Изолента</w:t>
            </w:r>
          </w:p>
        </w:tc>
        <w:tc>
          <w:tcPr>
            <w:tcW w:w="6438" w:type="dxa"/>
            <w:vAlign w:val="center"/>
          </w:tcPr>
          <w:p w:rsidR="00352926" w:rsidRDefault="00352926" w:rsidP="00352926">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Default="00352926" w:rsidP="00352926">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15</w:t>
            </w:r>
          </w:p>
        </w:tc>
        <w:tc>
          <w:tcPr>
            <w:tcW w:w="2315" w:type="dxa"/>
            <w:vAlign w:val="center"/>
          </w:tcPr>
          <w:p w:rsidR="00352926" w:rsidRDefault="00352926" w:rsidP="00352926">
            <w:pPr>
              <w:jc w:val="center"/>
              <w:rPr>
                <w:rFonts w:ascii="Arial Unicode" w:hAnsi="Arial Unicode" w:cs="Arial"/>
              </w:rPr>
            </w:pPr>
            <w:r>
              <w:rPr>
                <w:rFonts w:ascii="Arial Unicode" w:hAnsi="Arial Unicode" w:cs="Arial"/>
              </w:rPr>
              <w:t>44111447</w:t>
            </w:r>
          </w:p>
        </w:tc>
        <w:tc>
          <w:tcPr>
            <w:tcW w:w="3727" w:type="dxa"/>
            <w:vAlign w:val="center"/>
          </w:tcPr>
          <w:p w:rsidR="00352926" w:rsidRDefault="00352926" w:rsidP="00352926">
            <w:pPr>
              <w:jc w:val="center"/>
              <w:rPr>
                <w:rFonts w:ascii="Arial LatArm" w:hAnsi="Arial LatArm" w:cs="Calibri"/>
              </w:rPr>
            </w:pPr>
            <w:r>
              <w:rPr>
                <w:rFonts w:ascii="Calibri" w:hAnsi="Calibri" w:cs="Calibri"/>
              </w:rPr>
              <w:t>Изолятор</w:t>
            </w:r>
            <w:r>
              <w:rPr>
                <w:rFonts w:ascii="Arial LatArm" w:hAnsi="Arial LatArm" w:cs="Calibri"/>
              </w:rPr>
              <w:t xml:space="preserve"> </w:t>
            </w:r>
            <w:r>
              <w:rPr>
                <w:rFonts w:ascii="Calibri" w:hAnsi="Calibri" w:cs="Calibri"/>
              </w:rPr>
              <w:t>ТФ</w:t>
            </w:r>
            <w:r>
              <w:rPr>
                <w:rFonts w:ascii="Arial LatArm" w:hAnsi="Arial LatArm" w:cs="Calibri"/>
              </w:rPr>
              <w:t>-20</w:t>
            </w:r>
          </w:p>
        </w:tc>
        <w:tc>
          <w:tcPr>
            <w:tcW w:w="6438" w:type="dxa"/>
            <w:vAlign w:val="center"/>
          </w:tcPr>
          <w:p w:rsidR="00352926" w:rsidRDefault="00352926" w:rsidP="00352926">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Default="00352926" w:rsidP="00352926">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16</w:t>
            </w:r>
          </w:p>
        </w:tc>
        <w:tc>
          <w:tcPr>
            <w:tcW w:w="2315" w:type="dxa"/>
            <w:vAlign w:val="center"/>
          </w:tcPr>
          <w:p w:rsidR="00352926" w:rsidRDefault="00352926" w:rsidP="00352926">
            <w:pPr>
              <w:jc w:val="center"/>
              <w:rPr>
                <w:rFonts w:ascii="Arial Unicode" w:hAnsi="Arial Unicode" w:cs="Arial"/>
              </w:rPr>
            </w:pPr>
            <w:r>
              <w:rPr>
                <w:rFonts w:ascii="Arial Unicode" w:hAnsi="Arial Unicode" w:cs="Arial"/>
              </w:rPr>
              <w:t>44111447</w:t>
            </w:r>
          </w:p>
        </w:tc>
        <w:tc>
          <w:tcPr>
            <w:tcW w:w="3727" w:type="dxa"/>
            <w:vAlign w:val="center"/>
          </w:tcPr>
          <w:p w:rsidR="00352926" w:rsidRDefault="00352926" w:rsidP="00352926">
            <w:pPr>
              <w:jc w:val="center"/>
              <w:rPr>
                <w:rFonts w:ascii="Arial LatArm" w:hAnsi="Arial LatArm" w:cs="Calibri"/>
              </w:rPr>
            </w:pPr>
            <w:r>
              <w:rPr>
                <w:rFonts w:ascii="Calibri" w:hAnsi="Calibri" w:cs="Calibri"/>
              </w:rPr>
              <w:t>Изолятор</w:t>
            </w:r>
            <w:r>
              <w:rPr>
                <w:rFonts w:ascii="Arial LatArm" w:hAnsi="Arial LatArm" w:cs="Calibri"/>
              </w:rPr>
              <w:t xml:space="preserve"> </w:t>
            </w:r>
            <w:r>
              <w:rPr>
                <w:rFonts w:ascii="Calibri" w:hAnsi="Calibri" w:cs="Calibri"/>
              </w:rPr>
              <w:t>ИТ</w:t>
            </w:r>
            <w:r>
              <w:rPr>
                <w:rFonts w:ascii="Arial LatArm" w:hAnsi="Arial LatArm" w:cs="Calibri"/>
              </w:rPr>
              <w:t>-30</w:t>
            </w:r>
          </w:p>
        </w:tc>
        <w:tc>
          <w:tcPr>
            <w:tcW w:w="6438" w:type="dxa"/>
            <w:vAlign w:val="center"/>
          </w:tcPr>
          <w:p w:rsidR="00352926" w:rsidRDefault="00352926" w:rsidP="00352926">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Default="00352926" w:rsidP="00352926">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17</w:t>
            </w:r>
          </w:p>
        </w:tc>
        <w:tc>
          <w:tcPr>
            <w:tcW w:w="2315" w:type="dxa"/>
            <w:vAlign w:val="center"/>
          </w:tcPr>
          <w:p w:rsidR="00352926" w:rsidRDefault="00352926" w:rsidP="00352926">
            <w:pPr>
              <w:jc w:val="center"/>
              <w:rPr>
                <w:rFonts w:ascii="Arial Unicode" w:hAnsi="Arial Unicode" w:cs="Arial"/>
              </w:rPr>
            </w:pPr>
            <w:r>
              <w:rPr>
                <w:rFonts w:ascii="Arial Unicode" w:hAnsi="Arial Unicode" w:cs="Arial"/>
              </w:rPr>
              <w:t>44111430</w:t>
            </w:r>
          </w:p>
        </w:tc>
        <w:tc>
          <w:tcPr>
            <w:tcW w:w="3727" w:type="dxa"/>
            <w:vAlign w:val="center"/>
          </w:tcPr>
          <w:p w:rsidR="00352926" w:rsidRDefault="00352926" w:rsidP="00352926">
            <w:pPr>
              <w:jc w:val="center"/>
              <w:rPr>
                <w:rFonts w:ascii="Arial LatArm" w:hAnsi="Arial LatArm" w:cs="Calibri"/>
              </w:rPr>
            </w:pPr>
            <w:r>
              <w:rPr>
                <w:rFonts w:ascii="Calibri" w:hAnsi="Calibri" w:cs="Calibri"/>
              </w:rPr>
              <w:t>Краска</w:t>
            </w:r>
            <w:r>
              <w:rPr>
                <w:rFonts w:ascii="Arial LatArm" w:hAnsi="Arial LatArm" w:cs="Calibri"/>
              </w:rPr>
              <w:t xml:space="preserve"> </w:t>
            </w:r>
            <w:r>
              <w:rPr>
                <w:rFonts w:ascii="Calibri" w:hAnsi="Calibri" w:cs="Calibri"/>
              </w:rPr>
              <w:t>нитро</w:t>
            </w:r>
            <w:r>
              <w:rPr>
                <w:rFonts w:ascii="Arial LatArm" w:hAnsi="Arial LatArm" w:cs="Calibri"/>
              </w:rPr>
              <w:t xml:space="preserve"> </w:t>
            </w:r>
          </w:p>
        </w:tc>
        <w:tc>
          <w:tcPr>
            <w:tcW w:w="6438" w:type="dxa"/>
            <w:vAlign w:val="center"/>
          </w:tcPr>
          <w:p w:rsidR="00352926" w:rsidRDefault="00352926" w:rsidP="00352926">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Default="00352926" w:rsidP="00352926">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18</w:t>
            </w:r>
          </w:p>
        </w:tc>
        <w:tc>
          <w:tcPr>
            <w:tcW w:w="2315" w:type="dxa"/>
            <w:vAlign w:val="center"/>
          </w:tcPr>
          <w:p w:rsidR="00352926" w:rsidRDefault="00352926" w:rsidP="00352926">
            <w:pPr>
              <w:jc w:val="center"/>
              <w:rPr>
                <w:rFonts w:ascii="Arial Unicode" w:hAnsi="Arial Unicode" w:cs="Arial"/>
              </w:rPr>
            </w:pPr>
            <w:r>
              <w:rPr>
                <w:rFonts w:ascii="Arial Unicode" w:hAnsi="Arial Unicode" w:cs="Arial"/>
              </w:rPr>
              <w:t>44831500</w:t>
            </w:r>
          </w:p>
        </w:tc>
        <w:tc>
          <w:tcPr>
            <w:tcW w:w="3727" w:type="dxa"/>
            <w:vAlign w:val="center"/>
          </w:tcPr>
          <w:p w:rsidR="00352926" w:rsidRDefault="00352926" w:rsidP="00352926">
            <w:pPr>
              <w:jc w:val="center"/>
              <w:rPr>
                <w:rFonts w:ascii="Arial LatArm" w:hAnsi="Arial LatArm" w:cs="Calibri"/>
              </w:rPr>
            </w:pPr>
            <w:r>
              <w:rPr>
                <w:rFonts w:ascii="Calibri" w:hAnsi="Calibri" w:cs="Calibri"/>
              </w:rPr>
              <w:t>Растворитель</w:t>
            </w:r>
            <w:r>
              <w:rPr>
                <w:rFonts w:ascii="Arial LatArm" w:hAnsi="Arial LatArm" w:cs="Calibri"/>
              </w:rPr>
              <w:t xml:space="preserve"> </w:t>
            </w:r>
          </w:p>
        </w:tc>
        <w:tc>
          <w:tcPr>
            <w:tcW w:w="6438" w:type="dxa"/>
            <w:vAlign w:val="center"/>
          </w:tcPr>
          <w:p w:rsidR="00352926" w:rsidRDefault="00352926" w:rsidP="00352926">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Default="00352926" w:rsidP="00352926">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19</w:t>
            </w:r>
          </w:p>
        </w:tc>
        <w:tc>
          <w:tcPr>
            <w:tcW w:w="2315" w:type="dxa"/>
            <w:vAlign w:val="center"/>
          </w:tcPr>
          <w:p w:rsidR="00352926" w:rsidRDefault="00352926" w:rsidP="00352926">
            <w:pPr>
              <w:jc w:val="center"/>
              <w:rPr>
                <w:rFonts w:ascii="Arial Unicode" w:hAnsi="Arial Unicode" w:cs="Arial"/>
              </w:rPr>
            </w:pPr>
            <w:r>
              <w:rPr>
                <w:rFonts w:ascii="Arial Unicode" w:hAnsi="Arial Unicode" w:cs="Arial"/>
              </w:rPr>
              <w:t>44322530</w:t>
            </w:r>
          </w:p>
        </w:tc>
        <w:tc>
          <w:tcPr>
            <w:tcW w:w="3727" w:type="dxa"/>
            <w:vAlign w:val="center"/>
          </w:tcPr>
          <w:p w:rsidR="00352926" w:rsidRDefault="00352926" w:rsidP="00352926">
            <w:pPr>
              <w:jc w:val="center"/>
              <w:rPr>
                <w:rFonts w:ascii="Arial LatArm" w:hAnsi="Arial LatArm" w:cs="Calibri"/>
              </w:rPr>
            </w:pPr>
            <w:r>
              <w:rPr>
                <w:rFonts w:ascii="Calibri" w:hAnsi="Calibri" w:cs="Calibri"/>
              </w:rPr>
              <w:t>Клеммник</w:t>
            </w:r>
          </w:p>
        </w:tc>
        <w:tc>
          <w:tcPr>
            <w:tcW w:w="6438" w:type="dxa"/>
            <w:vAlign w:val="center"/>
          </w:tcPr>
          <w:p w:rsidR="00352926" w:rsidRDefault="00352926" w:rsidP="00352926">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Default="00352926" w:rsidP="00352926">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20</w:t>
            </w:r>
          </w:p>
        </w:tc>
        <w:tc>
          <w:tcPr>
            <w:tcW w:w="2315" w:type="dxa"/>
            <w:vAlign w:val="center"/>
          </w:tcPr>
          <w:p w:rsidR="00352926" w:rsidRDefault="00352926" w:rsidP="00352926">
            <w:pPr>
              <w:jc w:val="center"/>
              <w:rPr>
                <w:rFonts w:ascii="Arial Unicode" w:hAnsi="Arial Unicode" w:cs="Arial"/>
              </w:rPr>
            </w:pPr>
            <w:r>
              <w:rPr>
                <w:rFonts w:ascii="Arial Unicode" w:hAnsi="Arial Unicode" w:cs="Arial"/>
              </w:rPr>
              <w:t>31682100</w:t>
            </w:r>
          </w:p>
        </w:tc>
        <w:tc>
          <w:tcPr>
            <w:tcW w:w="3727" w:type="dxa"/>
            <w:vAlign w:val="center"/>
          </w:tcPr>
          <w:p w:rsidR="00352926" w:rsidRDefault="00352926" w:rsidP="00352926">
            <w:pPr>
              <w:jc w:val="center"/>
              <w:rPr>
                <w:rFonts w:ascii="Arial LatArm" w:hAnsi="Arial LatArm" w:cs="Calibri"/>
              </w:rPr>
            </w:pPr>
            <w:r>
              <w:rPr>
                <w:rFonts w:ascii="Calibri" w:hAnsi="Calibri" w:cs="Calibri"/>
              </w:rPr>
              <w:t>Стойка</w:t>
            </w:r>
            <w:r>
              <w:rPr>
                <w:rFonts w:ascii="Arial LatArm" w:hAnsi="Arial LatArm" w:cs="Calibri"/>
              </w:rPr>
              <w:t xml:space="preserve"> </w:t>
            </w:r>
            <w:r>
              <w:rPr>
                <w:rFonts w:ascii="Calibri" w:hAnsi="Calibri" w:cs="Calibri"/>
              </w:rPr>
              <w:t>предохранителя</w:t>
            </w:r>
            <w:r>
              <w:rPr>
                <w:rFonts w:ascii="Arial LatArm" w:hAnsi="Arial LatArm" w:cs="Calibri"/>
              </w:rPr>
              <w:t xml:space="preserve">, </w:t>
            </w:r>
            <w:r>
              <w:rPr>
                <w:rFonts w:ascii="Calibri" w:hAnsi="Calibri" w:cs="Calibri"/>
              </w:rPr>
              <w:t>маленькая</w:t>
            </w:r>
          </w:p>
        </w:tc>
        <w:tc>
          <w:tcPr>
            <w:tcW w:w="6438" w:type="dxa"/>
            <w:vAlign w:val="center"/>
          </w:tcPr>
          <w:p w:rsidR="00352926" w:rsidRDefault="00352926" w:rsidP="00352926">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Default="00352926" w:rsidP="00352926">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21</w:t>
            </w:r>
          </w:p>
        </w:tc>
        <w:tc>
          <w:tcPr>
            <w:tcW w:w="2315" w:type="dxa"/>
            <w:vAlign w:val="center"/>
          </w:tcPr>
          <w:p w:rsidR="00352926" w:rsidRDefault="00352926" w:rsidP="00352926">
            <w:pPr>
              <w:jc w:val="center"/>
              <w:rPr>
                <w:rFonts w:ascii="Arial Unicode" w:hAnsi="Arial Unicode" w:cs="Arial"/>
              </w:rPr>
            </w:pPr>
            <w:r>
              <w:rPr>
                <w:rFonts w:ascii="Arial Unicode" w:hAnsi="Arial Unicode" w:cs="Arial"/>
              </w:rPr>
              <w:t>31211180</w:t>
            </w:r>
          </w:p>
        </w:tc>
        <w:tc>
          <w:tcPr>
            <w:tcW w:w="3727" w:type="dxa"/>
            <w:vAlign w:val="center"/>
          </w:tcPr>
          <w:p w:rsidR="00352926" w:rsidRDefault="00352926" w:rsidP="00352926">
            <w:pPr>
              <w:jc w:val="center"/>
              <w:rPr>
                <w:rFonts w:ascii="Arial LatArm" w:hAnsi="Arial LatArm" w:cs="Calibri"/>
              </w:rPr>
            </w:pPr>
            <w:r>
              <w:rPr>
                <w:rFonts w:ascii="Arial LatArm" w:hAnsi="Arial LatArm" w:cs="Calibri"/>
              </w:rPr>
              <w:t xml:space="preserve"> </w:t>
            </w:r>
            <w:r>
              <w:rPr>
                <w:rFonts w:ascii="Calibri" w:hAnsi="Calibri" w:cs="Calibri"/>
              </w:rPr>
              <w:t>Автомат</w:t>
            </w:r>
            <w:r>
              <w:rPr>
                <w:rFonts w:ascii="Arial LatArm" w:hAnsi="Arial LatArm" w:cs="Calibri"/>
              </w:rPr>
              <w:t xml:space="preserve"> 32 </w:t>
            </w:r>
            <w:r>
              <w:rPr>
                <w:rFonts w:ascii="Calibri" w:hAnsi="Calibri" w:cs="Calibri"/>
              </w:rPr>
              <w:t>А</w:t>
            </w:r>
          </w:p>
        </w:tc>
        <w:tc>
          <w:tcPr>
            <w:tcW w:w="6438" w:type="dxa"/>
            <w:vAlign w:val="center"/>
          </w:tcPr>
          <w:p w:rsidR="00352926" w:rsidRDefault="00352926" w:rsidP="00352926">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w:t>
            </w:r>
            <w:r w:rsidRPr="00950A53">
              <w:rPr>
                <w:rFonts w:ascii="GHEA Grapalat" w:hAnsi="GHEA Grapalat"/>
                <w:sz w:val="22"/>
                <w:szCs w:val="22"/>
              </w:rPr>
              <w:lastRenderedPageBreak/>
              <w:t>момента принятия Покупателем товара.</w:t>
            </w:r>
          </w:p>
        </w:tc>
        <w:tc>
          <w:tcPr>
            <w:tcW w:w="1184" w:type="dxa"/>
            <w:vAlign w:val="center"/>
          </w:tcPr>
          <w:p w:rsidR="00352926" w:rsidRDefault="00352926" w:rsidP="00352926">
            <w:pPr>
              <w:widowControl w:val="0"/>
              <w:spacing w:after="120"/>
              <w:ind w:right="-1"/>
              <w:jc w:val="center"/>
              <w:rPr>
                <w:rFonts w:ascii="GHEA Grapalat" w:hAnsi="GHEA Grapalat"/>
                <w:sz w:val="20"/>
                <w:szCs w:val="20"/>
                <w:lang w:val="en-US"/>
              </w:rPr>
            </w:pPr>
            <w:r>
              <w:rPr>
                <w:rFonts w:ascii="GHEA Grapalat" w:hAnsi="GHEA Grapalat"/>
                <w:sz w:val="20"/>
                <w:szCs w:val="20"/>
                <w:lang w:val="en-US"/>
              </w:rPr>
              <w:lastRenderedPageBreak/>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22</w:t>
            </w:r>
          </w:p>
        </w:tc>
        <w:tc>
          <w:tcPr>
            <w:tcW w:w="2315" w:type="dxa"/>
            <w:vAlign w:val="center"/>
          </w:tcPr>
          <w:p w:rsidR="00352926" w:rsidRDefault="00352926" w:rsidP="00352926">
            <w:pPr>
              <w:jc w:val="center"/>
              <w:rPr>
                <w:rFonts w:ascii="Arial Unicode" w:hAnsi="Arial Unicode" w:cs="Arial"/>
                <w:sz w:val="22"/>
                <w:szCs w:val="22"/>
              </w:rPr>
            </w:pPr>
            <w:r>
              <w:rPr>
                <w:rFonts w:ascii="Arial Unicode" w:hAnsi="Arial Unicode" w:cs="Arial"/>
                <w:sz w:val="22"/>
                <w:szCs w:val="22"/>
              </w:rPr>
              <w:t>31531300</w:t>
            </w:r>
          </w:p>
        </w:tc>
        <w:tc>
          <w:tcPr>
            <w:tcW w:w="3727" w:type="dxa"/>
            <w:vAlign w:val="center"/>
          </w:tcPr>
          <w:p w:rsidR="00352926" w:rsidRDefault="00352926" w:rsidP="00352926">
            <w:pPr>
              <w:jc w:val="center"/>
              <w:rPr>
                <w:rFonts w:ascii="Calibri" w:hAnsi="Calibri" w:cs="Calibri"/>
                <w:color w:val="000000"/>
              </w:rPr>
            </w:pPr>
            <w:r>
              <w:rPr>
                <w:rFonts w:ascii="Calibri" w:hAnsi="Calibri" w:cs="Calibri"/>
                <w:color w:val="000000"/>
              </w:rPr>
              <w:t xml:space="preserve">Лампа LED 7 Вт, </w:t>
            </w:r>
          </w:p>
        </w:tc>
        <w:tc>
          <w:tcPr>
            <w:tcW w:w="6438" w:type="dxa"/>
            <w:vAlign w:val="center"/>
          </w:tcPr>
          <w:p w:rsidR="00352926" w:rsidRDefault="00352926" w:rsidP="00352926">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Default="00352926" w:rsidP="00352926">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A6672B" w:rsidRPr="00576215" w:rsidTr="00A53506">
        <w:trPr>
          <w:jc w:val="center"/>
        </w:trPr>
        <w:tc>
          <w:tcPr>
            <w:tcW w:w="14768" w:type="dxa"/>
            <w:gridSpan w:val="4"/>
            <w:vAlign w:val="center"/>
          </w:tcPr>
          <w:p w:rsidR="00A6672B" w:rsidRPr="00E9005B" w:rsidRDefault="00A6672B" w:rsidP="00A53506">
            <w:pPr>
              <w:widowControl w:val="0"/>
              <w:spacing w:after="120"/>
              <w:ind w:right="-7"/>
              <w:jc w:val="center"/>
              <w:rPr>
                <w:rFonts w:ascii="GHEA Grapalat" w:hAnsi="GHEA Grapalat"/>
                <w:szCs w:val="20"/>
              </w:rPr>
            </w:pPr>
          </w:p>
        </w:tc>
        <w:tc>
          <w:tcPr>
            <w:tcW w:w="1184" w:type="dxa"/>
            <w:vAlign w:val="center"/>
          </w:tcPr>
          <w:p w:rsidR="00A6672B" w:rsidRPr="00576215" w:rsidRDefault="00A6672B" w:rsidP="00A5350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bl>
    <w:p w:rsidR="00A6672B" w:rsidRDefault="00A6672B" w:rsidP="00A6672B">
      <w:pPr>
        <w:pStyle w:val="af2"/>
        <w:widowControl w:val="0"/>
        <w:jc w:val="both"/>
        <w:rPr>
          <w:rFonts w:ascii="GHEA Grapalat" w:hAnsi="GHEA Grapalat"/>
          <w:i/>
          <w:lang w:val="en-US"/>
        </w:rPr>
      </w:pPr>
    </w:p>
    <w:p w:rsidR="00A6672B" w:rsidRPr="008842CE" w:rsidRDefault="00A6672B" w:rsidP="00A6672B">
      <w:pPr>
        <w:pStyle w:val="af2"/>
        <w:widowControl w:val="0"/>
        <w:jc w:val="both"/>
      </w:pPr>
      <w:r w:rsidRPr="008842CE">
        <w:rPr>
          <w:rFonts w:ascii="GHEA Grapalat" w:hAnsi="GHEA Grapalat"/>
          <w:i/>
        </w:rPr>
        <w:t>**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A6672B" w:rsidRPr="008842CE" w:rsidRDefault="00A6672B" w:rsidP="00A6672B">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rsidR="00A6672B" w:rsidRPr="00233514" w:rsidRDefault="00A6672B" w:rsidP="00A6672B">
      <w:pPr>
        <w:pStyle w:val="af2"/>
        <w:widowControl w:val="0"/>
        <w:jc w:val="both"/>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A6672B" w:rsidRPr="00B138F3" w:rsidTr="00A53506">
        <w:trPr>
          <w:jc w:val="center"/>
        </w:trPr>
        <w:tc>
          <w:tcPr>
            <w:tcW w:w="4536" w:type="dxa"/>
          </w:tcPr>
          <w:p w:rsidR="00A6672B" w:rsidRPr="00B138F3" w:rsidRDefault="00A6672B" w:rsidP="00A53506">
            <w:pPr>
              <w:widowControl w:val="0"/>
              <w:spacing w:after="160"/>
              <w:jc w:val="center"/>
              <w:rPr>
                <w:rFonts w:ascii="GHEA Grapalat" w:hAnsi="GHEA Grapalat" w:cs="Sylfaen"/>
                <w:b/>
                <w:bCs/>
              </w:rPr>
            </w:pPr>
            <w:r w:rsidRPr="00B138F3">
              <w:rPr>
                <w:rFonts w:ascii="GHEA Grapalat" w:hAnsi="GHEA Grapalat"/>
                <w:b/>
              </w:rPr>
              <w:t>ПОКУПАТЕЛЬ</w:t>
            </w:r>
          </w:p>
          <w:p w:rsidR="00A6672B" w:rsidRPr="00B138F3" w:rsidRDefault="00A6672B" w:rsidP="00A53506">
            <w:pPr>
              <w:widowControl w:val="0"/>
              <w:jc w:val="center"/>
              <w:rPr>
                <w:rFonts w:ascii="GHEA Grapalat" w:hAnsi="GHEA Grapalat"/>
                <w:lang w:val="en-US"/>
              </w:rPr>
            </w:pPr>
            <w:r w:rsidRPr="00B138F3">
              <w:rPr>
                <w:rFonts w:ascii="GHEA Grapalat" w:hAnsi="GHEA Grapalat"/>
                <w:lang w:val="en-US"/>
              </w:rPr>
              <w:t>______________________</w:t>
            </w:r>
          </w:p>
          <w:p w:rsidR="00A6672B" w:rsidRPr="00B138F3" w:rsidRDefault="00A6672B" w:rsidP="00A53506">
            <w:pPr>
              <w:widowControl w:val="0"/>
              <w:spacing w:after="160"/>
              <w:jc w:val="center"/>
              <w:rPr>
                <w:rFonts w:ascii="GHEA Grapalat" w:hAnsi="GHEA Grapalat"/>
              </w:rPr>
            </w:pPr>
            <w:r w:rsidRPr="00B138F3">
              <w:rPr>
                <w:rFonts w:ascii="GHEA Grapalat" w:hAnsi="GHEA Grapalat"/>
                <w:sz w:val="20"/>
                <w:szCs w:val="20"/>
              </w:rPr>
              <w:t>/подпись/</w:t>
            </w:r>
            <w:r>
              <w:rPr>
                <w:rFonts w:ascii="GHEA Grapalat" w:hAnsi="GHEA Grapalat"/>
                <w:sz w:val="20"/>
                <w:szCs w:val="20"/>
                <w:lang w:val="en-US"/>
              </w:rPr>
              <w:t xml:space="preserve">     </w:t>
            </w:r>
            <w:r w:rsidRPr="00B138F3">
              <w:rPr>
                <w:rFonts w:ascii="GHEA Grapalat" w:hAnsi="GHEA Grapalat"/>
              </w:rPr>
              <w:t>М. П.</w:t>
            </w:r>
          </w:p>
        </w:tc>
        <w:tc>
          <w:tcPr>
            <w:tcW w:w="760" w:type="dxa"/>
          </w:tcPr>
          <w:p w:rsidR="00A6672B" w:rsidRPr="00B138F3" w:rsidRDefault="00A6672B" w:rsidP="00A53506">
            <w:pPr>
              <w:widowControl w:val="0"/>
              <w:spacing w:after="160"/>
              <w:jc w:val="center"/>
              <w:rPr>
                <w:rFonts w:ascii="GHEA Grapalat" w:hAnsi="GHEA Grapalat"/>
              </w:rPr>
            </w:pPr>
          </w:p>
        </w:tc>
        <w:tc>
          <w:tcPr>
            <w:tcW w:w="4343" w:type="dxa"/>
          </w:tcPr>
          <w:p w:rsidR="00A6672B" w:rsidRPr="00B138F3" w:rsidRDefault="00A6672B" w:rsidP="00A53506">
            <w:pPr>
              <w:widowControl w:val="0"/>
              <w:spacing w:after="160"/>
              <w:jc w:val="center"/>
              <w:rPr>
                <w:rFonts w:ascii="GHEA Grapalat" w:hAnsi="GHEA Grapalat" w:cs="Sylfaen"/>
                <w:b/>
                <w:bCs/>
              </w:rPr>
            </w:pPr>
            <w:r w:rsidRPr="00B138F3">
              <w:rPr>
                <w:rFonts w:ascii="GHEA Grapalat" w:hAnsi="GHEA Grapalat"/>
                <w:b/>
              </w:rPr>
              <w:t>ПРОДАВЕЦ</w:t>
            </w:r>
          </w:p>
          <w:p w:rsidR="00A6672B" w:rsidRPr="00B138F3" w:rsidRDefault="00A6672B" w:rsidP="00A53506">
            <w:pPr>
              <w:widowControl w:val="0"/>
              <w:jc w:val="center"/>
              <w:rPr>
                <w:rFonts w:ascii="GHEA Grapalat" w:hAnsi="GHEA Grapalat"/>
                <w:lang w:val="en-US"/>
              </w:rPr>
            </w:pPr>
            <w:r w:rsidRPr="00B138F3">
              <w:rPr>
                <w:rFonts w:ascii="GHEA Grapalat" w:hAnsi="GHEA Grapalat"/>
                <w:lang w:val="en-US"/>
              </w:rPr>
              <w:t>______________________</w:t>
            </w:r>
          </w:p>
          <w:p w:rsidR="00A6672B" w:rsidRPr="00B138F3" w:rsidRDefault="00A6672B" w:rsidP="00A53506">
            <w:pPr>
              <w:widowControl w:val="0"/>
              <w:spacing w:after="160"/>
              <w:jc w:val="center"/>
              <w:rPr>
                <w:rFonts w:ascii="GHEA Grapalat" w:hAnsi="GHEA Grapalat"/>
              </w:rPr>
            </w:pPr>
            <w:r w:rsidRPr="00B138F3">
              <w:rPr>
                <w:rFonts w:ascii="GHEA Grapalat" w:hAnsi="GHEA Grapalat"/>
                <w:sz w:val="20"/>
                <w:szCs w:val="20"/>
              </w:rPr>
              <w:t>/подпись/</w:t>
            </w:r>
            <w:r>
              <w:rPr>
                <w:rFonts w:ascii="GHEA Grapalat" w:hAnsi="GHEA Grapalat"/>
                <w:sz w:val="20"/>
                <w:szCs w:val="20"/>
                <w:lang w:val="en-US"/>
              </w:rPr>
              <w:t xml:space="preserve">    </w:t>
            </w:r>
            <w:r w:rsidRPr="00B138F3">
              <w:rPr>
                <w:rFonts w:ascii="GHEA Grapalat" w:hAnsi="GHEA Grapalat"/>
              </w:rPr>
              <w:t>М. П.</w:t>
            </w:r>
          </w:p>
        </w:tc>
      </w:tr>
    </w:tbl>
    <w:p w:rsidR="00A6672B" w:rsidRPr="00B138F3" w:rsidRDefault="00A6672B" w:rsidP="00A6672B">
      <w:pPr>
        <w:widowControl w:val="0"/>
        <w:spacing w:after="160"/>
        <w:rPr>
          <w:rFonts w:ascii="GHEA Grapalat" w:hAnsi="GHEA Grapalat"/>
        </w:rPr>
        <w:sectPr w:rsidR="00A6672B" w:rsidRPr="00B138F3" w:rsidSect="00A53506">
          <w:footnotePr>
            <w:pos w:val="beneathText"/>
          </w:footnotePr>
          <w:pgSz w:w="16838" w:h="11906" w:orient="landscape" w:code="9"/>
          <w:pgMar w:top="630" w:right="1418" w:bottom="1418" w:left="1418" w:header="561" w:footer="561" w:gutter="0"/>
          <w:cols w:space="720"/>
        </w:sectPr>
      </w:pPr>
    </w:p>
    <w:p w:rsidR="00A6672B" w:rsidRPr="00B138F3" w:rsidRDefault="00A6672B" w:rsidP="00A6672B">
      <w:pPr>
        <w:widowControl w:val="0"/>
        <w:spacing w:after="160" w:line="276" w:lineRule="auto"/>
        <w:jc w:val="right"/>
        <w:rPr>
          <w:rFonts w:ascii="GHEA Grapalat" w:hAnsi="GHEA Grapalat"/>
          <w:i/>
        </w:rPr>
      </w:pPr>
      <w:r w:rsidRPr="00B138F3">
        <w:rPr>
          <w:rFonts w:ascii="GHEA Grapalat" w:hAnsi="GHEA Grapalat"/>
          <w:i/>
        </w:rPr>
        <w:lastRenderedPageBreak/>
        <w:t>Приложение № 3</w:t>
      </w:r>
    </w:p>
    <w:p w:rsidR="00A6672B" w:rsidRPr="00AA5BD2" w:rsidRDefault="00A6672B" w:rsidP="00A6672B">
      <w:pPr>
        <w:widowControl w:val="0"/>
        <w:spacing w:after="160" w:line="276"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sidR="00CB471D">
        <w:rPr>
          <w:rFonts w:ascii="GHEA Grapalat" w:hAnsi="GHEA Grapalat"/>
          <w:b/>
        </w:rPr>
        <w:t>ХММ-GHAPDzB-26/02</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Pr="00FD14D7">
        <w:rPr>
          <w:rFonts w:ascii="GHEA Grapalat" w:hAnsi="GHEA Grapalat"/>
          <w:i/>
        </w:rPr>
        <w:t xml:space="preserve"> </w:t>
      </w:r>
      <w:r w:rsidRPr="00AA5BD2">
        <w:rPr>
          <w:rFonts w:ascii="GHEA Grapalat" w:hAnsi="GHEA Grapalat"/>
          <w:i/>
        </w:rPr>
        <w:t>г.</w:t>
      </w:r>
    </w:p>
    <w:p w:rsidR="00A6672B" w:rsidRPr="00B138F3" w:rsidRDefault="00A6672B" w:rsidP="00A6672B">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A6672B" w:rsidRPr="00B138F3" w:rsidTr="00A53506">
        <w:trPr>
          <w:tblCellSpacing w:w="7" w:type="dxa"/>
          <w:jc w:val="center"/>
        </w:trPr>
        <w:tc>
          <w:tcPr>
            <w:tcW w:w="0" w:type="auto"/>
            <w:vAlign w:val="center"/>
          </w:tcPr>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 xml:space="preserve">Сторона договора </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_______________________________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_______________________________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место нахождения 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Р/С____________________________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УНН___________________________</w:t>
            </w:r>
          </w:p>
        </w:tc>
        <w:tc>
          <w:tcPr>
            <w:tcW w:w="0" w:type="auto"/>
            <w:vAlign w:val="center"/>
          </w:tcPr>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 xml:space="preserve">Заказчик </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__________________________________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__________________________________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место нахождения 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Р/С_______________________________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УНН______________________________</w:t>
            </w:r>
          </w:p>
        </w:tc>
      </w:tr>
    </w:tbl>
    <w:p w:rsidR="00A6672B" w:rsidRPr="00B138F3" w:rsidRDefault="00A6672B" w:rsidP="00A6672B">
      <w:pPr>
        <w:widowControl w:val="0"/>
        <w:spacing w:after="160"/>
        <w:ind w:firstLine="375"/>
        <w:rPr>
          <w:rFonts w:ascii="GHEA Grapalat" w:hAnsi="GHEA Grapalat"/>
          <w:iCs/>
        </w:rPr>
      </w:pPr>
    </w:p>
    <w:p w:rsidR="00A6672B" w:rsidRPr="00B138F3" w:rsidRDefault="00A6672B" w:rsidP="00A6672B">
      <w:pPr>
        <w:widowControl w:val="0"/>
        <w:spacing w:after="160"/>
        <w:ind w:left="567" w:right="467"/>
        <w:jc w:val="center"/>
        <w:rPr>
          <w:rFonts w:ascii="GHEA Grapalat" w:hAnsi="GHEA Grapalat"/>
          <w:iCs/>
        </w:rPr>
      </w:pPr>
      <w:r w:rsidRPr="00B138F3">
        <w:rPr>
          <w:rFonts w:ascii="GHEA Grapalat" w:hAnsi="GHEA Grapalat"/>
          <w:b/>
        </w:rPr>
        <w:t>АКТ №</w:t>
      </w:r>
    </w:p>
    <w:p w:rsidR="00A6672B" w:rsidRPr="00B138F3" w:rsidRDefault="00A6672B" w:rsidP="00A6672B">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Pr="00B138F3">
        <w:rPr>
          <w:rFonts w:ascii="GHEA Grapalat" w:hAnsi="GHEA Grapalat"/>
          <w:b/>
        </w:rPr>
        <w:br/>
        <w:t>ИСПОЛНЕНИЯ ДОГОВОРАИЛИ ЕГО ЧАСТИ</w:t>
      </w:r>
    </w:p>
    <w:p w:rsidR="00A6672B" w:rsidRPr="00B138F3" w:rsidRDefault="00A6672B" w:rsidP="00A6672B">
      <w:pPr>
        <w:pStyle w:val="a3"/>
        <w:widowControl w:val="0"/>
        <w:spacing w:after="160" w:line="240" w:lineRule="auto"/>
        <w:ind w:firstLine="0"/>
        <w:jc w:val="center"/>
        <w:rPr>
          <w:rFonts w:ascii="GHEA Grapalat" w:hAnsi="GHEA Grapalat"/>
          <w:b/>
          <w:bCs/>
          <w:iCs/>
          <w:sz w:val="24"/>
          <w:szCs w:val="24"/>
        </w:rPr>
      </w:pPr>
    </w:p>
    <w:p w:rsidR="00A6672B" w:rsidRPr="00B138F3" w:rsidRDefault="00A6672B" w:rsidP="00A6672B">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Pr="00B138F3">
        <w:rPr>
          <w:rFonts w:ascii="GHEA Grapalat" w:hAnsi="GHEA Grapalat"/>
          <w:sz w:val="24"/>
          <w:szCs w:val="24"/>
        </w:rPr>
        <w:tab/>
        <w:t>г.</w:t>
      </w:r>
    </w:p>
    <w:p w:rsidR="00A6672B" w:rsidRPr="00B138F3" w:rsidRDefault="00A6672B" w:rsidP="00A6672B">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 __________________________________</w:t>
      </w:r>
    </w:p>
    <w:p w:rsidR="00A6672B" w:rsidRPr="00B138F3" w:rsidRDefault="00A6672B" w:rsidP="00A6672B">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"__________" "_______________________" 20 ______ г.</w:t>
      </w:r>
    </w:p>
    <w:p w:rsidR="00A6672B" w:rsidRPr="00B138F3" w:rsidRDefault="00A6672B" w:rsidP="00A6672B">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__________________________________________________________</w:t>
      </w:r>
    </w:p>
    <w:p w:rsidR="00A6672B" w:rsidRPr="00B138F3" w:rsidRDefault="00A6672B" w:rsidP="00A6672B">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________ , выписанный "</w:t>
      </w:r>
      <w:r w:rsidRPr="00B138F3">
        <w:rPr>
          <w:rFonts w:ascii="GHEA Grapalat" w:hAnsi="GHEA Grapalat"/>
        </w:rPr>
        <w:tab/>
        <w:t>" "</w:t>
      </w:r>
      <w:r w:rsidRPr="00B138F3">
        <w:rPr>
          <w:rFonts w:ascii="GHEA Grapalat" w:hAnsi="GHEA Grapalat"/>
        </w:rPr>
        <w:tab/>
        <w:t>" 20</w:t>
      </w:r>
      <w:r w:rsidRPr="00B138F3">
        <w:rPr>
          <w:rFonts w:ascii="GHEA Grapalat" w:hAnsi="GHEA Grapalat"/>
        </w:rPr>
        <w:tab/>
        <w:t>г., составили настоящий акт о следующем:</w:t>
      </w:r>
      <w:r w:rsidRPr="00B138F3">
        <w:rPr>
          <w:rFonts w:ascii="GHEA Grapalat" w:hAnsi="GHEA Grapalat"/>
        </w:rPr>
        <w:br w:type="page"/>
      </w:r>
    </w:p>
    <w:p w:rsidR="00A6672B" w:rsidRPr="00B138F3" w:rsidRDefault="00A6672B" w:rsidP="00A6672B">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A6672B" w:rsidRPr="00B138F3" w:rsidTr="00A53506">
        <w:trPr>
          <w:jc w:val="center"/>
        </w:trPr>
        <w:tc>
          <w:tcPr>
            <w:tcW w:w="442" w:type="dxa"/>
            <w:vMerge w:val="restart"/>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A6672B" w:rsidRPr="00B138F3" w:rsidRDefault="00A6672B" w:rsidP="00A535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A6672B" w:rsidRPr="00B138F3" w:rsidTr="00A53506">
        <w:trPr>
          <w:jc w:val="center"/>
        </w:trPr>
        <w:tc>
          <w:tcPr>
            <w:tcW w:w="442" w:type="dxa"/>
            <w:vMerge/>
            <w:shd w:val="clear" w:color="auto" w:fill="auto"/>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сумма, подлежащая уплате (тыс. драмов)</w:t>
            </w:r>
          </w:p>
        </w:tc>
        <w:tc>
          <w:tcPr>
            <w:tcW w:w="1333" w:type="dxa"/>
            <w:vMerge w:val="restart"/>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оплаты (по графику оплаты)</w:t>
            </w:r>
          </w:p>
        </w:tc>
      </w:tr>
      <w:tr w:rsidR="00A6672B" w:rsidRPr="00B138F3" w:rsidTr="00A53506">
        <w:trPr>
          <w:trHeight w:val="1105"/>
          <w:jc w:val="center"/>
        </w:trPr>
        <w:tc>
          <w:tcPr>
            <w:tcW w:w="442" w:type="dxa"/>
            <w:vMerge/>
            <w:tcBorders>
              <w:bottom w:val="single" w:sz="4" w:space="0" w:color="auto"/>
            </w:tcBorders>
            <w:shd w:val="clear" w:color="auto" w:fill="auto"/>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r>
      <w:tr w:rsidR="00A6672B" w:rsidRPr="00B138F3" w:rsidTr="00A53506">
        <w:trPr>
          <w:jc w:val="center"/>
        </w:trPr>
        <w:tc>
          <w:tcPr>
            <w:tcW w:w="442" w:type="dxa"/>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r>
      <w:tr w:rsidR="00A6672B" w:rsidRPr="00B138F3" w:rsidTr="00A53506">
        <w:trPr>
          <w:jc w:val="center"/>
        </w:trPr>
        <w:tc>
          <w:tcPr>
            <w:tcW w:w="442" w:type="dxa"/>
            <w:shd w:val="clear" w:color="auto" w:fill="auto"/>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r>
    </w:tbl>
    <w:p w:rsidR="00A6672B" w:rsidRPr="00B138F3" w:rsidRDefault="00A6672B" w:rsidP="00A6672B">
      <w:pPr>
        <w:widowControl w:val="0"/>
        <w:spacing w:after="160"/>
        <w:ind w:firstLine="375"/>
        <w:jc w:val="both"/>
        <w:rPr>
          <w:rFonts w:ascii="GHEA Grapalat" w:hAnsi="GHEA Grapalat" w:cs="Arial"/>
          <w:iCs/>
          <w:lang w:val="en-US"/>
        </w:rPr>
      </w:pPr>
    </w:p>
    <w:p w:rsidR="00A6672B" w:rsidRPr="00B138F3" w:rsidRDefault="00A6672B" w:rsidP="00A6672B">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A6672B" w:rsidRPr="00B138F3" w:rsidRDefault="00A6672B" w:rsidP="00A6672B">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A6672B" w:rsidRPr="00B138F3" w:rsidTr="00A53506">
        <w:trPr>
          <w:trHeight w:val="266"/>
          <w:tblCellSpacing w:w="7" w:type="dxa"/>
          <w:jc w:val="center"/>
        </w:trPr>
        <w:tc>
          <w:tcPr>
            <w:tcW w:w="0" w:type="auto"/>
            <w:vAlign w:val="center"/>
          </w:tcPr>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Товар принят</w:t>
            </w:r>
          </w:p>
        </w:tc>
      </w:tr>
      <w:tr w:rsidR="00A6672B" w:rsidRPr="00B138F3" w:rsidTr="00A53506">
        <w:trPr>
          <w:trHeight w:val="473"/>
          <w:tblCellSpacing w:w="7" w:type="dxa"/>
          <w:jc w:val="center"/>
        </w:trPr>
        <w:tc>
          <w:tcPr>
            <w:tcW w:w="0" w:type="auto"/>
            <w:vAlign w:val="center"/>
          </w:tcPr>
          <w:p w:rsidR="00A6672B" w:rsidRPr="00B138F3" w:rsidRDefault="00A6672B" w:rsidP="00A53506">
            <w:pPr>
              <w:widowControl w:val="0"/>
              <w:jc w:val="center"/>
              <w:rPr>
                <w:rFonts w:ascii="GHEA Grapalat" w:hAnsi="GHEA Grapalat"/>
                <w:iCs/>
              </w:rPr>
            </w:pPr>
            <w:r w:rsidRPr="00B138F3">
              <w:rPr>
                <w:rFonts w:ascii="GHEA Grapalat" w:hAnsi="GHEA Grapalat"/>
              </w:rPr>
              <w:t xml:space="preserve">_______________________ </w:t>
            </w:r>
          </w:p>
          <w:p w:rsidR="00A6672B" w:rsidRPr="00B138F3" w:rsidRDefault="00A6672B" w:rsidP="00A53506">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A6672B" w:rsidRPr="00B138F3" w:rsidRDefault="00A6672B" w:rsidP="00A53506">
            <w:pPr>
              <w:widowControl w:val="0"/>
              <w:jc w:val="center"/>
              <w:rPr>
                <w:rFonts w:ascii="GHEA Grapalat" w:hAnsi="GHEA Grapalat"/>
                <w:iCs/>
              </w:rPr>
            </w:pPr>
            <w:r w:rsidRPr="00B138F3">
              <w:rPr>
                <w:rFonts w:ascii="GHEA Grapalat" w:hAnsi="GHEA Grapalat"/>
              </w:rPr>
              <w:t>_______________________</w:t>
            </w:r>
          </w:p>
          <w:p w:rsidR="00A6672B" w:rsidRPr="00B138F3" w:rsidRDefault="00A6672B" w:rsidP="00A53506">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A6672B" w:rsidRPr="00B138F3" w:rsidTr="00A53506">
        <w:trPr>
          <w:trHeight w:val="503"/>
          <w:tblCellSpacing w:w="7" w:type="dxa"/>
          <w:jc w:val="center"/>
        </w:trPr>
        <w:tc>
          <w:tcPr>
            <w:tcW w:w="0" w:type="auto"/>
            <w:vAlign w:val="center"/>
          </w:tcPr>
          <w:p w:rsidR="00A6672B" w:rsidRPr="00B138F3" w:rsidRDefault="00A6672B" w:rsidP="00A53506">
            <w:pPr>
              <w:widowControl w:val="0"/>
              <w:jc w:val="center"/>
              <w:rPr>
                <w:rFonts w:ascii="GHEA Grapalat" w:hAnsi="GHEA Grapalat"/>
                <w:iCs/>
              </w:rPr>
            </w:pPr>
            <w:r w:rsidRPr="00B138F3">
              <w:rPr>
                <w:rFonts w:ascii="GHEA Grapalat" w:hAnsi="GHEA Grapalat"/>
              </w:rPr>
              <w:t xml:space="preserve">______________________ </w:t>
            </w:r>
          </w:p>
          <w:p w:rsidR="00A6672B" w:rsidRPr="00B138F3" w:rsidRDefault="00A6672B" w:rsidP="00A53506">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A6672B" w:rsidRPr="00B138F3" w:rsidRDefault="00A6672B" w:rsidP="00A53506">
            <w:pPr>
              <w:widowControl w:val="0"/>
              <w:jc w:val="center"/>
              <w:rPr>
                <w:rFonts w:ascii="GHEA Grapalat" w:hAnsi="GHEA Grapalat"/>
                <w:iCs/>
              </w:rPr>
            </w:pPr>
            <w:r w:rsidRPr="00B138F3">
              <w:rPr>
                <w:rFonts w:ascii="GHEA Grapalat" w:hAnsi="GHEA Grapalat"/>
              </w:rPr>
              <w:t>_______________________</w:t>
            </w:r>
          </w:p>
          <w:p w:rsidR="00A6672B" w:rsidRPr="00B138F3" w:rsidRDefault="00A6672B" w:rsidP="00A53506">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A6672B" w:rsidRPr="00B138F3" w:rsidTr="00A53506">
        <w:trPr>
          <w:trHeight w:val="281"/>
          <w:tblCellSpacing w:w="7" w:type="dxa"/>
          <w:jc w:val="center"/>
        </w:trPr>
        <w:tc>
          <w:tcPr>
            <w:tcW w:w="0" w:type="auto"/>
            <w:vAlign w:val="center"/>
          </w:tcPr>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М. П.</w:t>
            </w:r>
          </w:p>
        </w:tc>
      </w:tr>
    </w:tbl>
    <w:p w:rsidR="00A6672B" w:rsidRPr="00B138F3" w:rsidRDefault="00A6672B" w:rsidP="00A6672B">
      <w:pPr>
        <w:widowControl w:val="0"/>
        <w:spacing w:after="160"/>
        <w:jc w:val="right"/>
        <w:rPr>
          <w:rFonts w:ascii="GHEA Grapalat" w:hAnsi="GHEA Grapalat" w:cs="Sylfaen"/>
          <w:b/>
        </w:rPr>
      </w:pPr>
    </w:p>
    <w:p w:rsidR="00A6672B" w:rsidRPr="00B138F3" w:rsidRDefault="00A6672B" w:rsidP="00A6672B">
      <w:pPr>
        <w:rPr>
          <w:rFonts w:ascii="GHEA Grapalat" w:hAnsi="GHEA Grapalat" w:cs="Sylfaen"/>
          <w:b/>
        </w:rPr>
      </w:pPr>
      <w:r w:rsidRPr="00B138F3">
        <w:rPr>
          <w:rFonts w:ascii="GHEA Grapalat" w:hAnsi="GHEA Grapalat" w:cs="Sylfaen"/>
          <w:b/>
        </w:rPr>
        <w:br w:type="page"/>
      </w:r>
    </w:p>
    <w:p w:rsidR="00A6672B" w:rsidRPr="00B138F3" w:rsidRDefault="00A6672B" w:rsidP="00A6672B">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A6672B" w:rsidRPr="00AA5BD2" w:rsidRDefault="00A6672B" w:rsidP="00A6672B">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sidR="00CB471D">
        <w:rPr>
          <w:rFonts w:ascii="GHEA Grapalat" w:hAnsi="GHEA Grapalat"/>
          <w:b/>
        </w:rPr>
        <w:t>ХММ-GHAPDzB-26/02</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Pr="00885259">
        <w:rPr>
          <w:rFonts w:ascii="GHEA Grapalat" w:hAnsi="GHEA Grapalat"/>
          <w:i/>
        </w:rPr>
        <w:t xml:space="preserve"> </w:t>
      </w:r>
      <w:r w:rsidRPr="00AA5BD2">
        <w:rPr>
          <w:rFonts w:ascii="GHEA Grapalat" w:hAnsi="GHEA Grapalat"/>
          <w:i/>
        </w:rPr>
        <w:t>г.</w:t>
      </w:r>
    </w:p>
    <w:p w:rsidR="00A6672B" w:rsidRPr="00B138F3" w:rsidRDefault="00A6672B" w:rsidP="00A6672B">
      <w:pPr>
        <w:widowControl w:val="0"/>
        <w:tabs>
          <w:tab w:val="left" w:pos="360"/>
          <w:tab w:val="left" w:pos="540"/>
        </w:tabs>
        <w:spacing w:after="160"/>
        <w:jc w:val="center"/>
        <w:rPr>
          <w:rFonts w:ascii="GHEA Grapalat" w:hAnsi="GHEA Grapalat" w:cs="Sylfaen"/>
          <w:b/>
          <w:bCs/>
        </w:rPr>
      </w:pPr>
    </w:p>
    <w:p w:rsidR="00A6672B" w:rsidRPr="00B138F3" w:rsidRDefault="00A6672B" w:rsidP="00A6672B">
      <w:pPr>
        <w:widowControl w:val="0"/>
        <w:spacing w:after="160"/>
        <w:jc w:val="center"/>
        <w:rPr>
          <w:rFonts w:ascii="GHEA Grapalat" w:hAnsi="GHEA Grapalat" w:cs="Sylfaen"/>
          <w:bCs/>
        </w:rPr>
      </w:pPr>
      <w:r w:rsidRPr="00B138F3">
        <w:rPr>
          <w:rFonts w:ascii="GHEA Grapalat" w:hAnsi="GHEA Grapalat"/>
        </w:rPr>
        <w:t>АКТ №———</w:t>
      </w:r>
    </w:p>
    <w:p w:rsidR="00A6672B" w:rsidRPr="00B138F3" w:rsidRDefault="00A6672B" w:rsidP="00A6672B">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A6672B" w:rsidRPr="00B138F3" w:rsidRDefault="00A6672B" w:rsidP="00A6672B">
      <w:pPr>
        <w:widowControl w:val="0"/>
        <w:tabs>
          <w:tab w:val="left" w:pos="360"/>
          <w:tab w:val="left" w:pos="540"/>
        </w:tabs>
        <w:spacing w:after="160"/>
        <w:jc w:val="center"/>
        <w:rPr>
          <w:rFonts w:ascii="GHEA Grapalat" w:hAnsi="GHEA Grapalat" w:cs="Sylfaen"/>
        </w:rPr>
      </w:pPr>
    </w:p>
    <w:p w:rsidR="00A6672B" w:rsidRPr="00B138F3" w:rsidRDefault="00A6672B" w:rsidP="00A6672B">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A6672B" w:rsidRPr="00B138F3" w:rsidRDefault="00A6672B" w:rsidP="00A6672B">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A6672B" w:rsidRPr="00B138F3" w:rsidRDefault="00A6672B" w:rsidP="00A6672B">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A6672B" w:rsidRPr="00B138F3" w:rsidRDefault="00A6672B" w:rsidP="00A6672B">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A6672B" w:rsidRPr="00B138F3" w:rsidRDefault="00A6672B" w:rsidP="00A6672B">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A6672B" w:rsidRPr="00B138F3" w:rsidRDefault="00A6672B" w:rsidP="00A6672B">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A6672B" w:rsidRPr="00B138F3" w:rsidRDefault="00A6672B" w:rsidP="00A6672B">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A6672B" w:rsidRPr="00B138F3" w:rsidTr="00A5350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A6672B" w:rsidRPr="00B138F3" w:rsidRDefault="00A6672B" w:rsidP="00A53506">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A6672B" w:rsidRPr="00B138F3" w:rsidTr="00A5350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A6672B" w:rsidRPr="00B138F3" w:rsidRDefault="00A6672B" w:rsidP="00A53506">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A6672B" w:rsidRPr="00B138F3" w:rsidRDefault="00A6672B" w:rsidP="00A53506">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A6672B" w:rsidRPr="00B138F3" w:rsidRDefault="00A6672B" w:rsidP="00A53506">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A6672B" w:rsidRPr="00B138F3" w:rsidTr="00A5350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A6672B" w:rsidRPr="00B138F3" w:rsidRDefault="00A6672B" w:rsidP="00A53506">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A6672B" w:rsidRPr="00B138F3" w:rsidRDefault="00A6672B" w:rsidP="00A53506">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A6672B" w:rsidRPr="00B138F3" w:rsidRDefault="00A6672B" w:rsidP="00A53506">
            <w:pPr>
              <w:widowControl w:val="0"/>
              <w:spacing w:after="120"/>
              <w:jc w:val="center"/>
              <w:rPr>
                <w:rFonts w:ascii="GHEA Grapalat" w:hAnsi="GHEA Grapalat" w:cs="Sylfaen"/>
                <w:sz w:val="20"/>
                <w:szCs w:val="20"/>
              </w:rPr>
            </w:pPr>
          </w:p>
        </w:tc>
      </w:tr>
      <w:tr w:rsidR="00A6672B" w:rsidRPr="00B138F3" w:rsidTr="00A5350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A6672B" w:rsidRPr="00B138F3" w:rsidRDefault="00A6672B" w:rsidP="00A53506">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A6672B" w:rsidRPr="00B138F3" w:rsidRDefault="00A6672B" w:rsidP="00A53506">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A6672B" w:rsidRPr="00B138F3" w:rsidRDefault="00A6672B" w:rsidP="00A53506">
            <w:pPr>
              <w:widowControl w:val="0"/>
              <w:spacing w:after="120"/>
              <w:jc w:val="center"/>
              <w:rPr>
                <w:rFonts w:ascii="GHEA Grapalat" w:hAnsi="GHEA Grapalat" w:cs="Sylfaen"/>
                <w:sz w:val="20"/>
                <w:szCs w:val="20"/>
              </w:rPr>
            </w:pPr>
          </w:p>
        </w:tc>
      </w:tr>
    </w:tbl>
    <w:p w:rsidR="00A6672B" w:rsidRPr="00B138F3" w:rsidRDefault="00A6672B" w:rsidP="00A6672B">
      <w:pPr>
        <w:widowControl w:val="0"/>
        <w:tabs>
          <w:tab w:val="left" w:pos="360"/>
          <w:tab w:val="left" w:pos="540"/>
        </w:tabs>
        <w:spacing w:after="160"/>
        <w:jc w:val="both"/>
        <w:rPr>
          <w:rFonts w:ascii="GHEA Grapalat" w:hAnsi="GHEA Grapalat" w:cs="Sylfaen"/>
        </w:rPr>
      </w:pPr>
    </w:p>
    <w:p w:rsidR="00A6672B" w:rsidRPr="00B138F3" w:rsidRDefault="00A6672B" w:rsidP="00A6672B">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A6672B" w:rsidRDefault="00A6672B" w:rsidP="00A6672B">
      <w:pPr>
        <w:rPr>
          <w:rFonts w:ascii="GHEA Grapalat" w:hAnsi="GHEA Grapalat"/>
        </w:rPr>
      </w:pPr>
      <w:r>
        <w:rPr>
          <w:rFonts w:ascii="GHEA Grapalat" w:hAnsi="GHEA Grapalat"/>
        </w:rPr>
        <w:t xml:space="preserve">                                                       </w:t>
      </w:r>
    </w:p>
    <w:p w:rsidR="00A6672B" w:rsidRPr="00B138F3" w:rsidRDefault="00A6672B" w:rsidP="00A6672B">
      <w:pPr>
        <w:rPr>
          <w:rFonts w:ascii="GHEA Grapalat" w:hAnsi="GHEA Grapalat"/>
          <w:lang w:val="en-US"/>
        </w:rPr>
      </w:pPr>
      <w:r>
        <w:rPr>
          <w:rFonts w:ascii="GHEA Grapalat" w:hAnsi="GHEA Grapalat"/>
        </w:rPr>
        <w:t xml:space="preserve">                                                          </w:t>
      </w:r>
      <w:r w:rsidRPr="00B138F3">
        <w:rPr>
          <w:rFonts w:ascii="GHEA Grapalat" w:hAnsi="GHEA Grapalat"/>
        </w:rPr>
        <w:t>СТОРОНЫ</w:t>
      </w:r>
    </w:p>
    <w:p w:rsidR="00A6672B" w:rsidRPr="00B138F3" w:rsidRDefault="00A6672B" w:rsidP="00A6672B">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A6672B" w:rsidRPr="00B138F3" w:rsidTr="00A53506">
        <w:tc>
          <w:tcPr>
            <w:tcW w:w="4450" w:type="dxa"/>
          </w:tcPr>
          <w:p w:rsidR="00A6672B" w:rsidRPr="00B138F3" w:rsidRDefault="00A6672B" w:rsidP="00A53506">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A6672B" w:rsidRPr="00B138F3" w:rsidRDefault="00A6672B" w:rsidP="00A53506">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A6672B" w:rsidRPr="00B138F3" w:rsidRDefault="00A6672B" w:rsidP="00A6672B">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A6672B" w:rsidRPr="00B138F3" w:rsidRDefault="00A6672B" w:rsidP="00A6672B">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A6672B" w:rsidRPr="00B138F3" w:rsidTr="00A53506">
        <w:trPr>
          <w:tblCellSpacing w:w="7" w:type="dxa"/>
          <w:jc w:val="center"/>
        </w:trPr>
        <w:tc>
          <w:tcPr>
            <w:tcW w:w="0" w:type="auto"/>
            <w:vAlign w:val="center"/>
          </w:tcPr>
          <w:p w:rsidR="00A6672B" w:rsidRPr="00B138F3" w:rsidRDefault="00A6672B" w:rsidP="00A53506">
            <w:pPr>
              <w:widowControl w:val="0"/>
              <w:jc w:val="center"/>
              <w:rPr>
                <w:rFonts w:ascii="GHEA Grapalat" w:hAnsi="GHEA Grapalat" w:cs="GHEA Grapalat"/>
              </w:rPr>
            </w:pPr>
            <w:r w:rsidRPr="00B138F3">
              <w:rPr>
                <w:rFonts w:ascii="GHEA Grapalat" w:hAnsi="GHEA Grapalat"/>
              </w:rPr>
              <w:t xml:space="preserve">___________________________ </w:t>
            </w:r>
          </w:p>
          <w:p w:rsidR="00A6672B" w:rsidRPr="00B138F3" w:rsidRDefault="00A6672B" w:rsidP="00A53506">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A6672B" w:rsidRPr="00B138F3" w:rsidRDefault="00A6672B" w:rsidP="00A53506">
            <w:pPr>
              <w:widowControl w:val="0"/>
              <w:jc w:val="center"/>
              <w:rPr>
                <w:rFonts w:ascii="GHEA Grapalat" w:hAnsi="GHEA Grapalat" w:cs="GHEA Grapalat"/>
              </w:rPr>
            </w:pPr>
            <w:r w:rsidRPr="00B138F3">
              <w:rPr>
                <w:rFonts w:ascii="GHEA Grapalat" w:hAnsi="GHEA Grapalat"/>
              </w:rPr>
              <w:t>___________________________</w:t>
            </w:r>
          </w:p>
          <w:p w:rsidR="00A6672B" w:rsidRPr="00B138F3" w:rsidRDefault="00A6672B" w:rsidP="00A53506">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A6672B" w:rsidRPr="00B138F3" w:rsidTr="00A53506">
        <w:trPr>
          <w:tblCellSpacing w:w="7" w:type="dxa"/>
          <w:jc w:val="center"/>
        </w:trPr>
        <w:tc>
          <w:tcPr>
            <w:tcW w:w="0" w:type="auto"/>
            <w:vAlign w:val="center"/>
          </w:tcPr>
          <w:p w:rsidR="00A6672B" w:rsidRPr="00B138F3" w:rsidRDefault="00A6672B" w:rsidP="00A53506">
            <w:pPr>
              <w:widowControl w:val="0"/>
              <w:jc w:val="center"/>
              <w:rPr>
                <w:rFonts w:ascii="GHEA Grapalat" w:hAnsi="GHEA Grapalat" w:cs="GHEA Grapalat"/>
              </w:rPr>
            </w:pPr>
            <w:r w:rsidRPr="00B138F3">
              <w:rPr>
                <w:rFonts w:ascii="GHEA Grapalat" w:hAnsi="GHEA Grapalat"/>
              </w:rPr>
              <w:t xml:space="preserve">___________________________ </w:t>
            </w:r>
          </w:p>
          <w:p w:rsidR="00A6672B" w:rsidRPr="00B138F3" w:rsidRDefault="00A6672B" w:rsidP="00A53506">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A6672B" w:rsidRPr="00B138F3" w:rsidRDefault="00A6672B" w:rsidP="00A53506">
            <w:pPr>
              <w:widowControl w:val="0"/>
              <w:jc w:val="center"/>
              <w:rPr>
                <w:rFonts w:ascii="GHEA Grapalat" w:hAnsi="GHEA Grapalat" w:cs="GHEA Grapalat"/>
              </w:rPr>
            </w:pPr>
            <w:r w:rsidRPr="00B138F3">
              <w:rPr>
                <w:rFonts w:ascii="GHEA Grapalat" w:hAnsi="GHEA Grapalat"/>
              </w:rPr>
              <w:t>___________________________</w:t>
            </w:r>
          </w:p>
          <w:p w:rsidR="00A6672B" w:rsidRPr="00B138F3" w:rsidRDefault="00A6672B" w:rsidP="00A53506">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A6672B" w:rsidRPr="00BA20A0" w:rsidRDefault="00A6672B" w:rsidP="00A6672B">
      <w:pPr>
        <w:widowControl w:val="0"/>
        <w:jc w:val="right"/>
        <w:rPr>
          <w:rFonts w:ascii="GHEA Grapalat" w:hAnsi="GHEA Grapalat" w:cs="Sylfaen"/>
          <w:i/>
        </w:rPr>
      </w:pPr>
      <w:r>
        <w:rPr>
          <w:rFonts w:ascii="GHEA Grapalat" w:hAnsi="GHEA Grapalat"/>
          <w:i/>
        </w:rPr>
        <w:lastRenderedPageBreak/>
        <w:t>П</w:t>
      </w:r>
      <w:r w:rsidRPr="00BA20A0">
        <w:rPr>
          <w:rFonts w:ascii="GHEA Grapalat" w:hAnsi="GHEA Grapalat"/>
          <w:i/>
        </w:rPr>
        <w:t>иложение № 4</w:t>
      </w:r>
    </w:p>
    <w:p w:rsidR="00A6672B" w:rsidRPr="00BA20A0" w:rsidRDefault="00A6672B" w:rsidP="00A6672B">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w:t>
      </w:r>
      <w:r w:rsidR="00CB471D">
        <w:rPr>
          <w:rFonts w:ascii="GHEA Grapalat" w:hAnsi="GHEA Grapalat"/>
          <w:b/>
        </w:rPr>
        <w:t>ХММ-GHAPDzB-26/02</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rsidR="00A6672B" w:rsidRPr="00BA20A0" w:rsidRDefault="00A6672B" w:rsidP="00A6672B">
      <w:pPr>
        <w:jc w:val="center"/>
        <w:rPr>
          <w:rFonts w:ascii="GHEA Grapalat" w:hAnsi="GHEA Grapalat" w:cs="GHEA Grapalat"/>
        </w:rPr>
      </w:pPr>
    </w:p>
    <w:p w:rsidR="00A6672B" w:rsidRPr="00BA20A0" w:rsidRDefault="00A6672B" w:rsidP="00A6672B">
      <w:pPr>
        <w:jc w:val="center"/>
        <w:rPr>
          <w:rFonts w:ascii="GHEA Grapalat" w:hAnsi="GHEA Grapalat" w:cs="GHEA Grapalat"/>
        </w:rPr>
      </w:pPr>
      <w:r w:rsidRPr="00BA20A0">
        <w:rPr>
          <w:rFonts w:ascii="GHEA Grapalat" w:hAnsi="GHEA Grapalat" w:cs="GHEA Grapalat"/>
        </w:rPr>
        <w:t>УВЕДОМЛЕНИЕ</w:t>
      </w:r>
    </w:p>
    <w:p w:rsidR="00A6672B" w:rsidRPr="00BA20A0" w:rsidRDefault="00A6672B" w:rsidP="00A6672B">
      <w:pPr>
        <w:jc w:val="center"/>
        <w:rPr>
          <w:rFonts w:ascii="GHEA Grapalat" w:hAnsi="GHEA Grapalat" w:cs="GHEA Grapalat"/>
          <w:lang w:val="hy-AM"/>
        </w:rPr>
      </w:pPr>
    </w:p>
    <w:p w:rsidR="00A6672B" w:rsidRPr="00BA20A0" w:rsidRDefault="00A6672B" w:rsidP="00A6672B">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rsidR="00A6672B" w:rsidRPr="00BA20A0" w:rsidRDefault="00A6672B" w:rsidP="00A6672B">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финансового агента</w:t>
      </w:r>
    </w:p>
    <w:p w:rsidR="00A6672B" w:rsidRPr="00BA20A0" w:rsidRDefault="00A6672B" w:rsidP="00A6672B">
      <w:pPr>
        <w:rPr>
          <w:rFonts w:ascii="GHEA Grapalat" w:hAnsi="GHEA Grapalat"/>
          <w:vertAlign w:val="superscript"/>
          <w:lang w:val="es-ES"/>
        </w:rPr>
      </w:pPr>
    </w:p>
    <w:p w:rsidR="00A6672B" w:rsidRPr="00BA20A0" w:rsidRDefault="00A6672B" w:rsidP="00A6672B">
      <w:pPr>
        <w:pStyle w:val="aff"/>
        <w:numPr>
          <w:ilvl w:val="0"/>
          <w:numId w:val="34"/>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rsidR="00A6672B" w:rsidRPr="00BA20A0" w:rsidRDefault="00A6672B" w:rsidP="00A6672B">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6672B" w:rsidRPr="00BA20A0" w:rsidRDefault="00A6672B" w:rsidP="00A6672B">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rsidR="00A6672B" w:rsidRPr="00BA20A0" w:rsidRDefault="00A6672B" w:rsidP="00A6672B">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6672B" w:rsidRPr="00BA20A0" w:rsidRDefault="00A6672B" w:rsidP="00A6672B">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rsidR="00A6672B" w:rsidRPr="00BA20A0" w:rsidRDefault="00A6672B" w:rsidP="00A6672B">
      <w:pPr>
        <w:rPr>
          <w:rFonts w:ascii="GHEA Grapalat" w:hAnsi="GHEA Grapalat" w:cs="Sylfaen"/>
          <w:sz w:val="20"/>
          <w:szCs w:val="20"/>
          <w:lang w:val="es-ES"/>
        </w:rPr>
      </w:pPr>
    </w:p>
    <w:p w:rsidR="00A6672B" w:rsidRPr="00BA20A0" w:rsidRDefault="00A6672B" w:rsidP="00A6672B">
      <w:pPr>
        <w:pStyle w:val="aff"/>
        <w:numPr>
          <w:ilvl w:val="0"/>
          <w:numId w:val="34"/>
        </w:numPr>
        <w:contextualSpacing/>
        <w:jc w:val="both"/>
        <w:rPr>
          <w:rFonts w:ascii="GHEA Grapalat" w:hAnsi="GHEA Grapalat" w:cs="Sylfaen"/>
          <w:sz w:val="20"/>
          <w:szCs w:val="20"/>
        </w:rPr>
      </w:pPr>
      <w:r w:rsidRPr="00BA20A0">
        <w:rPr>
          <w:rFonts w:ascii="GHEA Grapalat" w:hAnsi="GHEA Grapalat" w:cs="Sylfaen"/>
          <w:sz w:val="20"/>
          <w:szCs w:val="20"/>
        </w:rPr>
        <w:t>Согласен с условиями изложенными в пункте 8.12 .</w:t>
      </w:r>
    </w:p>
    <w:p w:rsidR="00A6672B" w:rsidRPr="00BA20A0" w:rsidRDefault="00A6672B" w:rsidP="00A6672B">
      <w:pPr>
        <w:jc w:val="center"/>
        <w:rPr>
          <w:rFonts w:ascii="GHEA Grapalat" w:hAnsi="GHEA Grapalat" w:cs="GHEA Grapalat"/>
          <w:lang w:val="es-ES"/>
        </w:rPr>
      </w:pPr>
    </w:p>
    <w:p w:rsidR="00A6672B" w:rsidRPr="00BA20A0" w:rsidRDefault="00A6672B" w:rsidP="00A6672B">
      <w:pPr>
        <w:jc w:val="center"/>
        <w:rPr>
          <w:rFonts w:ascii="GHEA Grapalat" w:hAnsi="GHEA Grapalat" w:cs="Sylfaen"/>
          <w:b/>
          <w:lang w:val="es-ES"/>
        </w:rPr>
      </w:pPr>
    </w:p>
    <w:p w:rsidR="00A6672B" w:rsidRPr="00BA20A0" w:rsidRDefault="00A6672B" w:rsidP="00A6672B">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rsidR="00A6672B" w:rsidRPr="00BA20A0" w:rsidRDefault="00A6672B" w:rsidP="00A6672B">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rsidR="00A6672B" w:rsidRPr="00BA20A0" w:rsidRDefault="00A6672B" w:rsidP="00A6672B">
      <w:pPr>
        <w:jc w:val="right"/>
        <w:rPr>
          <w:rFonts w:ascii="GHEA Grapalat" w:hAnsi="GHEA Grapalat"/>
          <w:sz w:val="20"/>
          <w:lang w:val="hy-AM"/>
        </w:rPr>
      </w:pPr>
      <w:r w:rsidRPr="00BA20A0">
        <w:rPr>
          <w:rFonts w:ascii="GHEA Grapalat" w:hAnsi="GHEA Grapalat"/>
          <w:sz w:val="20"/>
          <w:lang w:val="hy-AM"/>
        </w:rPr>
        <w:t xml:space="preserve">    </w:t>
      </w:r>
    </w:p>
    <w:p w:rsidR="00A6672B" w:rsidRPr="00BA20A0" w:rsidRDefault="00A6672B" w:rsidP="00A6672B">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rsidR="00A6672B" w:rsidRPr="00BA20A0" w:rsidRDefault="00A6672B" w:rsidP="00A6672B">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rsidR="00A6672B" w:rsidRPr="00BA20A0" w:rsidRDefault="00A6672B" w:rsidP="00A6672B">
      <w:pPr>
        <w:jc w:val="center"/>
        <w:rPr>
          <w:rFonts w:ascii="GHEA Grapalat" w:hAnsi="GHEA Grapalat" w:cs="Sylfaen"/>
          <w:sz w:val="16"/>
          <w:szCs w:val="16"/>
          <w:lang w:val="es-ES"/>
        </w:rPr>
      </w:pPr>
    </w:p>
    <w:p w:rsidR="00A6672B" w:rsidRPr="00BA20A0" w:rsidRDefault="00A6672B" w:rsidP="00A6672B">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rsidR="00A6672B" w:rsidRPr="00C60645" w:rsidRDefault="00A6672B" w:rsidP="00A6672B">
      <w:pPr>
        <w:jc w:val="center"/>
        <w:rPr>
          <w:ins w:id="7" w:author="Inesa Kocharyan" w:date="2025-02-19T10:39:00Z"/>
          <w:rFonts w:ascii="GHEA Grapalat" w:hAnsi="GHEA Grapalat" w:cs="Sylfaen"/>
          <w:b/>
          <w:lang w:val="es-ES"/>
        </w:rPr>
      </w:pPr>
    </w:p>
    <w:p w:rsidR="00A6672B" w:rsidRPr="00B138F3" w:rsidRDefault="00A6672B" w:rsidP="00A6672B">
      <w:pPr>
        <w:widowControl w:val="0"/>
        <w:spacing w:after="160"/>
        <w:ind w:left="-142" w:firstLine="142"/>
        <w:jc w:val="center"/>
        <w:rPr>
          <w:rFonts w:ascii="GHEA Grapalat" w:hAnsi="GHEA Grapalat" w:cs="Sylfaen"/>
          <w:b/>
        </w:rPr>
      </w:pPr>
    </w:p>
    <w:p w:rsidR="00A6672B" w:rsidRDefault="00A6672B" w:rsidP="00A6672B">
      <w:pPr>
        <w:widowControl w:val="0"/>
        <w:spacing w:after="160"/>
        <w:jc w:val="both"/>
        <w:rPr>
          <w:rFonts w:ascii="GHEA Grapalat" w:hAnsi="GHEA Grapalat" w:cs="Sylfaen"/>
          <w:b/>
        </w:rPr>
      </w:pPr>
    </w:p>
    <w:p w:rsidR="00A6672B" w:rsidRDefault="00A6672B" w:rsidP="00A6672B">
      <w:pPr>
        <w:widowControl w:val="0"/>
        <w:spacing w:after="160"/>
        <w:jc w:val="both"/>
        <w:rPr>
          <w:rFonts w:ascii="GHEA Grapalat" w:hAnsi="GHEA Grapalat" w:cs="Sylfaen"/>
          <w:b/>
        </w:rPr>
      </w:pPr>
    </w:p>
    <w:p w:rsidR="00A6672B" w:rsidRDefault="00A6672B" w:rsidP="00A6672B">
      <w:pPr>
        <w:widowControl w:val="0"/>
        <w:spacing w:after="160"/>
        <w:jc w:val="both"/>
        <w:rPr>
          <w:rFonts w:ascii="GHEA Grapalat" w:hAnsi="GHEA Grapalat" w:cs="Sylfaen"/>
          <w:b/>
        </w:rPr>
      </w:pPr>
    </w:p>
    <w:p w:rsidR="00A6672B" w:rsidRDefault="00A6672B" w:rsidP="00A6672B">
      <w:pPr>
        <w:widowControl w:val="0"/>
        <w:spacing w:after="160"/>
        <w:jc w:val="both"/>
        <w:rPr>
          <w:rFonts w:ascii="GHEA Grapalat" w:hAnsi="GHEA Grapalat" w:cs="Sylfaen"/>
          <w:b/>
        </w:rPr>
      </w:pPr>
    </w:p>
    <w:p w:rsidR="00A6672B" w:rsidRPr="00B138F3" w:rsidRDefault="00A6672B" w:rsidP="00A6672B">
      <w:pPr>
        <w:widowControl w:val="0"/>
        <w:spacing w:after="160"/>
        <w:jc w:val="both"/>
        <w:rPr>
          <w:rFonts w:ascii="GHEA Grapalat" w:hAnsi="GHEA Grapalat" w:cs="Sylfaen"/>
          <w:b/>
        </w:rPr>
      </w:pPr>
    </w:p>
    <w:p w:rsidR="00A6672B" w:rsidRDefault="00A6672B" w:rsidP="00A6672B">
      <w:pPr>
        <w:widowControl w:val="0"/>
        <w:spacing w:after="160"/>
        <w:jc w:val="both"/>
        <w:rPr>
          <w:rFonts w:ascii="GHEA Grapalat" w:hAnsi="GHEA Grapalat" w:cs="Sylfaen"/>
          <w:b/>
        </w:rPr>
      </w:pPr>
    </w:p>
    <w:p w:rsidR="00A6672B" w:rsidRPr="00B138F3" w:rsidRDefault="00A6672B" w:rsidP="00A6672B">
      <w:pPr>
        <w:widowControl w:val="0"/>
        <w:spacing w:after="160"/>
        <w:jc w:val="both"/>
        <w:rPr>
          <w:rFonts w:ascii="GHEA Grapalat" w:hAnsi="GHEA Grapalat" w:cs="Sylfaen"/>
          <w:b/>
        </w:rPr>
      </w:pPr>
    </w:p>
    <w:p w:rsidR="00AA0F9A" w:rsidRPr="00B138F3" w:rsidRDefault="00AA0F9A" w:rsidP="00B46D58">
      <w:pPr>
        <w:widowControl w:val="0"/>
        <w:spacing w:after="160"/>
        <w:ind w:left="-142" w:firstLine="142"/>
        <w:jc w:val="center"/>
        <w:rPr>
          <w:rFonts w:ascii="GHEA Grapalat" w:hAnsi="GHEA Grapalat" w:cs="Sylfaen"/>
          <w:b/>
        </w:rPr>
      </w:pPr>
    </w:p>
    <w:sectPr w:rsidR="00AA0F9A" w:rsidRPr="00B138F3" w:rsidSect="00E6288F">
      <w:footerReference w:type="default" r:id="rId11"/>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68F5" w:rsidRDefault="004168F5">
      <w:r>
        <w:separator/>
      </w:r>
    </w:p>
  </w:endnote>
  <w:endnote w:type="continuationSeparator" w:id="0">
    <w:p w:rsidR="004168F5" w:rsidRDefault="00416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LatRus">
    <w:panose1 w:val="020B060402020202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2176738"/>
      <w:docPartObj>
        <w:docPartGallery w:val="Page Numbers (Bottom of Page)"/>
        <w:docPartUnique/>
      </w:docPartObj>
    </w:sdtPr>
    <w:sdtEndPr>
      <w:rPr>
        <w:rFonts w:ascii="GHEA Grapalat" w:hAnsi="GHEA Grapalat"/>
        <w:sz w:val="24"/>
        <w:szCs w:val="24"/>
      </w:rPr>
    </w:sdtEndPr>
    <w:sdtContent>
      <w:p w:rsidR="005C51B4" w:rsidRPr="00C861E9" w:rsidRDefault="005C51B4">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CB471D">
          <w:rPr>
            <w:rFonts w:ascii="GHEA Grapalat" w:hAnsi="GHEA Grapalat"/>
            <w:noProof/>
            <w:sz w:val="24"/>
            <w:szCs w:val="24"/>
          </w:rPr>
          <w:t>86</w:t>
        </w:r>
        <w:r w:rsidRPr="00C861E9">
          <w:rPr>
            <w:rFonts w:ascii="GHEA Grapalat" w:hAnsi="GHEA Grapalat"/>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2812198"/>
      <w:docPartObj>
        <w:docPartGallery w:val="Page Numbers (Bottom of Page)"/>
        <w:docPartUnique/>
      </w:docPartObj>
    </w:sdtPr>
    <w:sdtEndPr>
      <w:rPr>
        <w:rFonts w:ascii="GHEA Grapalat" w:hAnsi="GHEA Grapalat"/>
        <w:sz w:val="24"/>
        <w:szCs w:val="24"/>
      </w:rPr>
    </w:sdtEndPr>
    <w:sdtContent>
      <w:p w:rsidR="005C51B4" w:rsidRPr="00C861E9" w:rsidRDefault="005C51B4">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CB471D">
          <w:rPr>
            <w:rFonts w:ascii="GHEA Grapalat" w:hAnsi="GHEA Grapalat"/>
            <w:noProof/>
            <w:sz w:val="24"/>
            <w:szCs w:val="24"/>
          </w:rPr>
          <w:t>95</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68F5" w:rsidRDefault="004168F5">
      <w:r>
        <w:separator/>
      </w:r>
    </w:p>
  </w:footnote>
  <w:footnote w:type="continuationSeparator" w:id="0">
    <w:p w:rsidR="004168F5" w:rsidRDefault="004168F5">
      <w:r>
        <w:continuationSeparator/>
      </w:r>
    </w:p>
  </w:footnote>
  <w:footnote w:id="1">
    <w:p w:rsidR="005C51B4" w:rsidRPr="00CD6B60" w:rsidRDefault="005C51B4"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5C51B4" w:rsidRPr="00CD6B60" w:rsidRDefault="005C51B4"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5C51B4" w:rsidRPr="00CD6B60" w:rsidRDefault="005C51B4"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5C51B4" w:rsidRPr="00CD6B60" w:rsidRDefault="005C51B4"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5C51B4" w:rsidRPr="00CA2B01" w:rsidRDefault="005C51B4"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5C51B4" w:rsidRPr="00CA2B01" w:rsidRDefault="005C51B4"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5C51B4" w:rsidRPr="00CA2B01" w:rsidRDefault="005C51B4"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3">
    <w:p w:rsidR="005C51B4" w:rsidRPr="005D5092" w:rsidRDefault="005C51B4" w:rsidP="00E80312">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5C51B4" w:rsidRPr="0034222E" w:rsidDel="00932115" w:rsidRDefault="005C51B4" w:rsidP="00AF1F59">
      <w:pPr>
        <w:pStyle w:val="af2"/>
        <w:jc w:val="both"/>
        <w:rPr>
          <w:del w:id="2"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4">
    <w:p w:rsidR="005C51B4" w:rsidRPr="00FE2AA4" w:rsidRDefault="005C51B4">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5">
    <w:p w:rsidR="005C51B4" w:rsidRPr="008842CE" w:rsidRDefault="005C51B4"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5C51B4" w:rsidRPr="000811C1" w:rsidRDefault="005C51B4">
      <w:pPr>
        <w:pStyle w:val="af2"/>
        <w:rPr>
          <w:lang w:val="af-ZA"/>
        </w:rPr>
      </w:pPr>
    </w:p>
  </w:footnote>
  <w:footnote w:id="6">
    <w:p w:rsidR="005C51B4" w:rsidRPr="004A4643" w:rsidRDefault="005C51B4" w:rsidP="003A4A85">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7">
    <w:p w:rsidR="005C51B4" w:rsidRPr="008E4439" w:rsidRDefault="005C51B4" w:rsidP="003A4A85">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5C51B4" w:rsidRPr="000811C1" w:rsidRDefault="005C51B4" w:rsidP="003A4A85">
      <w:pPr>
        <w:pStyle w:val="af2"/>
        <w:rPr>
          <w:rFonts w:ascii="Sylfaen" w:hAnsi="Sylfaen"/>
          <w:sz w:val="18"/>
          <w:szCs w:val="18"/>
        </w:rPr>
      </w:pPr>
    </w:p>
  </w:footnote>
  <w:footnote w:id="8">
    <w:p w:rsidR="005C51B4" w:rsidRPr="00A31673" w:rsidRDefault="005C51B4">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9">
    <w:p w:rsidR="005C51B4" w:rsidRPr="008416BA" w:rsidRDefault="005C51B4" w:rsidP="00A6672B">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5C51B4" w:rsidRDefault="005C51B4" w:rsidP="00A6672B">
      <w:pPr>
        <w:jc w:val="both"/>
      </w:pPr>
    </w:p>
    <w:p w:rsidR="005C51B4" w:rsidRPr="008B70EB" w:rsidRDefault="005C51B4" w:rsidP="00A6672B">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5C51B4" w:rsidRPr="008B70EB" w:rsidRDefault="005C51B4" w:rsidP="00A6672B">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5C51B4" w:rsidRPr="008B70EB" w:rsidRDefault="005C51B4" w:rsidP="00A6672B">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5C51B4" w:rsidRDefault="005C51B4" w:rsidP="00A6672B">
      <w:pPr>
        <w:jc w:val="both"/>
        <w:rPr>
          <w:rFonts w:asciiTheme="minorHAnsi" w:hAnsiTheme="minorHAnsi"/>
          <w:lang w:val="af-ZA"/>
        </w:rPr>
      </w:pPr>
    </w:p>
  </w:footnote>
  <w:footnote w:id="10">
    <w:p w:rsidR="005C51B4" w:rsidRPr="00D3436F" w:rsidRDefault="005C51B4" w:rsidP="00A6672B">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5C51B4" w:rsidRPr="00D3436F" w:rsidRDefault="005C51B4" w:rsidP="00A6672B">
      <w:pPr>
        <w:pStyle w:val="af2"/>
        <w:rPr>
          <w:lang w:val="es-ES"/>
        </w:rPr>
      </w:pPr>
    </w:p>
  </w:footnote>
  <w:footnote w:id="11">
    <w:p w:rsidR="005C51B4" w:rsidRPr="008842CE" w:rsidRDefault="005C51B4" w:rsidP="00A6672B">
      <w:pPr>
        <w:pStyle w:val="af2"/>
        <w:jc w:val="both"/>
      </w:pPr>
    </w:p>
  </w:footnote>
  <w:footnote w:id="12">
    <w:p w:rsidR="005C51B4" w:rsidRPr="008842CE" w:rsidRDefault="005C51B4" w:rsidP="00A6672B">
      <w:pPr>
        <w:pStyle w:val="af2"/>
        <w:jc w:val="both"/>
      </w:pPr>
    </w:p>
  </w:footnote>
  <w:footnote w:id="13">
    <w:p w:rsidR="005C51B4" w:rsidRPr="00D3436F" w:rsidRDefault="005C51B4" w:rsidP="00A6672B">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4">
    <w:p w:rsidR="005C51B4" w:rsidRPr="00402BC3" w:rsidRDefault="005C51B4" w:rsidP="00A6672B">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5C51B4" w:rsidRPr="00552088" w:rsidRDefault="005C51B4" w:rsidP="00A6672B">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5C51B4" w:rsidRPr="00D3436F" w:rsidRDefault="005C51B4" w:rsidP="00A6672B">
      <w:pPr>
        <w:pStyle w:val="af2"/>
        <w:rPr>
          <w:lang w:val="hy-AM"/>
        </w:rPr>
      </w:pPr>
    </w:p>
  </w:footnote>
  <w:footnote w:id="15">
    <w:p w:rsidR="005C51B4" w:rsidRPr="00D3436F" w:rsidRDefault="005C51B4" w:rsidP="00A6672B">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6">
    <w:p w:rsidR="005C51B4" w:rsidRPr="008842CE" w:rsidRDefault="005C51B4" w:rsidP="00A6672B">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C51B4" w:rsidRPr="00D3436F" w:rsidRDefault="005C51B4" w:rsidP="00A6672B">
      <w:pPr>
        <w:pStyle w:val="af2"/>
        <w:rPr>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5"/>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4"/>
  </w:num>
  <w:num w:numId="17">
    <w:abstractNumId w:val="6"/>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18"/>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3"/>
  </w:num>
  <w:num w:numId="34">
    <w:abstractNumId w:val="2"/>
  </w:num>
  <w:num w:numId="35">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65E"/>
    <w:rsid w:val="00000958"/>
    <w:rsid w:val="00000BA6"/>
    <w:rsid w:val="000013D6"/>
    <w:rsid w:val="000016BB"/>
    <w:rsid w:val="00002530"/>
    <w:rsid w:val="00002C23"/>
    <w:rsid w:val="00002EBE"/>
    <w:rsid w:val="000031E3"/>
    <w:rsid w:val="000033BC"/>
    <w:rsid w:val="000035D7"/>
    <w:rsid w:val="00003DF0"/>
    <w:rsid w:val="000058CF"/>
    <w:rsid w:val="00005952"/>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282"/>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25E"/>
    <w:rsid w:val="00037DDE"/>
    <w:rsid w:val="000408D8"/>
    <w:rsid w:val="00040F6C"/>
    <w:rsid w:val="000424BA"/>
    <w:rsid w:val="00042BD4"/>
    <w:rsid w:val="00043225"/>
    <w:rsid w:val="0004377F"/>
    <w:rsid w:val="0004387F"/>
    <w:rsid w:val="00045968"/>
    <w:rsid w:val="00046031"/>
    <w:rsid w:val="000465EA"/>
    <w:rsid w:val="000467EC"/>
    <w:rsid w:val="00046BAC"/>
    <w:rsid w:val="000473EF"/>
    <w:rsid w:val="00047776"/>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1646"/>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D7E76"/>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6AD8"/>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6B"/>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652"/>
    <w:rsid w:val="00184868"/>
    <w:rsid w:val="00184D18"/>
    <w:rsid w:val="00184F17"/>
    <w:rsid w:val="00185684"/>
    <w:rsid w:val="0018591C"/>
    <w:rsid w:val="00185DF9"/>
    <w:rsid w:val="00186559"/>
    <w:rsid w:val="001871B7"/>
    <w:rsid w:val="001878F0"/>
    <w:rsid w:val="00190792"/>
    <w:rsid w:val="00191085"/>
    <w:rsid w:val="00191D27"/>
    <w:rsid w:val="00191D5F"/>
    <w:rsid w:val="001925CB"/>
    <w:rsid w:val="00192606"/>
    <w:rsid w:val="001926B2"/>
    <w:rsid w:val="00192A1C"/>
    <w:rsid w:val="001932A7"/>
    <w:rsid w:val="00193871"/>
    <w:rsid w:val="00193B68"/>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0F1"/>
    <w:rsid w:val="001B0D9A"/>
    <w:rsid w:val="001B1050"/>
    <w:rsid w:val="001B1370"/>
    <w:rsid w:val="001B1C67"/>
    <w:rsid w:val="001B1FC4"/>
    <w:rsid w:val="001B208B"/>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5CE"/>
    <w:rsid w:val="001E06D6"/>
    <w:rsid w:val="001E0BC2"/>
    <w:rsid w:val="001E100B"/>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369"/>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4F97"/>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701"/>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6DAD"/>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1B78"/>
    <w:rsid w:val="002B24A4"/>
    <w:rsid w:val="002B24E8"/>
    <w:rsid w:val="002B32D6"/>
    <w:rsid w:val="002B372D"/>
    <w:rsid w:val="002B3DD2"/>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BB6"/>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2E83"/>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3ECB"/>
    <w:rsid w:val="003240F7"/>
    <w:rsid w:val="00325043"/>
    <w:rsid w:val="0032548E"/>
    <w:rsid w:val="00325546"/>
    <w:rsid w:val="003259C5"/>
    <w:rsid w:val="00325CC0"/>
    <w:rsid w:val="0032620B"/>
    <w:rsid w:val="00326507"/>
    <w:rsid w:val="003267C8"/>
    <w:rsid w:val="00327436"/>
    <w:rsid w:val="00327E0A"/>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36D6"/>
    <w:rsid w:val="00345909"/>
    <w:rsid w:val="003468B8"/>
    <w:rsid w:val="0034742C"/>
    <w:rsid w:val="00347499"/>
    <w:rsid w:val="003475E1"/>
    <w:rsid w:val="0034777A"/>
    <w:rsid w:val="00347A4B"/>
    <w:rsid w:val="003500D1"/>
    <w:rsid w:val="00350210"/>
    <w:rsid w:val="00351797"/>
    <w:rsid w:val="00351A3E"/>
    <w:rsid w:val="00352926"/>
    <w:rsid w:val="003529EA"/>
    <w:rsid w:val="00352B29"/>
    <w:rsid w:val="00352DB8"/>
    <w:rsid w:val="00353EF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2FA"/>
    <w:rsid w:val="00382A99"/>
    <w:rsid w:val="00382B60"/>
    <w:rsid w:val="0038317B"/>
    <w:rsid w:val="00383467"/>
    <w:rsid w:val="003839FF"/>
    <w:rsid w:val="0038400D"/>
    <w:rsid w:val="0038438D"/>
    <w:rsid w:val="0038517B"/>
    <w:rsid w:val="0038552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4A85"/>
    <w:rsid w:val="003A5049"/>
    <w:rsid w:val="003A5533"/>
    <w:rsid w:val="003A5C2A"/>
    <w:rsid w:val="003A62A4"/>
    <w:rsid w:val="003A645E"/>
    <w:rsid w:val="003A6791"/>
    <w:rsid w:val="003A734A"/>
    <w:rsid w:val="003B0D6E"/>
    <w:rsid w:val="003B1FC0"/>
    <w:rsid w:val="003B3302"/>
    <w:rsid w:val="003B368A"/>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9E5"/>
    <w:rsid w:val="003F1EEA"/>
    <w:rsid w:val="003F208A"/>
    <w:rsid w:val="003F22D8"/>
    <w:rsid w:val="003F264A"/>
    <w:rsid w:val="003F2899"/>
    <w:rsid w:val="003F28E4"/>
    <w:rsid w:val="003F300B"/>
    <w:rsid w:val="003F40F6"/>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8F5"/>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3568"/>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5D45"/>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091A"/>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87AB7"/>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4BD"/>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DEC"/>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133"/>
    <w:rsid w:val="0050550F"/>
    <w:rsid w:val="005066AC"/>
    <w:rsid w:val="00506832"/>
    <w:rsid w:val="00507496"/>
    <w:rsid w:val="00507A99"/>
    <w:rsid w:val="00507FEA"/>
    <w:rsid w:val="00510110"/>
    <w:rsid w:val="00510176"/>
    <w:rsid w:val="005106CC"/>
    <w:rsid w:val="00510CB7"/>
    <w:rsid w:val="00510CD3"/>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23E"/>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907"/>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A12"/>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51B4"/>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4A2"/>
    <w:rsid w:val="005D4D30"/>
    <w:rsid w:val="005D5092"/>
    <w:rsid w:val="005D5CCD"/>
    <w:rsid w:val="005D5D7D"/>
    <w:rsid w:val="005D60E5"/>
    <w:rsid w:val="005D6FB0"/>
    <w:rsid w:val="005D6FB8"/>
    <w:rsid w:val="005D71EF"/>
    <w:rsid w:val="005D7469"/>
    <w:rsid w:val="005D7731"/>
    <w:rsid w:val="005D7A61"/>
    <w:rsid w:val="005D7D18"/>
    <w:rsid w:val="005D7FA6"/>
    <w:rsid w:val="005E0725"/>
    <w:rsid w:val="005E0E50"/>
    <w:rsid w:val="005E1738"/>
    <w:rsid w:val="005E1F72"/>
    <w:rsid w:val="005E24FD"/>
    <w:rsid w:val="005E2F4D"/>
    <w:rsid w:val="005E2FA5"/>
    <w:rsid w:val="005E3501"/>
    <w:rsid w:val="005E3FC4"/>
    <w:rsid w:val="005E4C8D"/>
    <w:rsid w:val="005E52ED"/>
    <w:rsid w:val="005E573E"/>
    <w:rsid w:val="005E6606"/>
    <w:rsid w:val="005E693E"/>
    <w:rsid w:val="005E6D42"/>
    <w:rsid w:val="005E6F75"/>
    <w:rsid w:val="005F0715"/>
    <w:rsid w:val="005F09CE"/>
    <w:rsid w:val="005F1793"/>
    <w:rsid w:val="005F1D76"/>
    <w:rsid w:val="005F1DBB"/>
    <w:rsid w:val="005F1F95"/>
    <w:rsid w:val="005F25EF"/>
    <w:rsid w:val="005F2F3B"/>
    <w:rsid w:val="005F2FE8"/>
    <w:rsid w:val="005F53F2"/>
    <w:rsid w:val="005F581A"/>
    <w:rsid w:val="005F6602"/>
    <w:rsid w:val="005F7C1D"/>
    <w:rsid w:val="00602333"/>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309"/>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189"/>
    <w:rsid w:val="00671A82"/>
    <w:rsid w:val="00672C9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0AEC"/>
    <w:rsid w:val="00691009"/>
    <w:rsid w:val="006912BB"/>
    <w:rsid w:val="00692019"/>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B6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653"/>
    <w:rsid w:val="006E1E8F"/>
    <w:rsid w:val="006E35A0"/>
    <w:rsid w:val="006E3CF1"/>
    <w:rsid w:val="006E3D39"/>
    <w:rsid w:val="006E42AA"/>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0B7D"/>
    <w:rsid w:val="007114E4"/>
    <w:rsid w:val="00712311"/>
    <w:rsid w:val="00712CB4"/>
    <w:rsid w:val="00712DB8"/>
    <w:rsid w:val="007131F4"/>
    <w:rsid w:val="00713746"/>
    <w:rsid w:val="00715C47"/>
    <w:rsid w:val="0071687B"/>
    <w:rsid w:val="0071689A"/>
    <w:rsid w:val="00716F47"/>
    <w:rsid w:val="007204FD"/>
    <w:rsid w:val="00720542"/>
    <w:rsid w:val="007210AC"/>
    <w:rsid w:val="00721677"/>
    <w:rsid w:val="00721CBC"/>
    <w:rsid w:val="00722069"/>
    <w:rsid w:val="00722665"/>
    <w:rsid w:val="00723462"/>
    <w:rsid w:val="00723E02"/>
    <w:rsid w:val="00724462"/>
    <w:rsid w:val="007248D6"/>
    <w:rsid w:val="007248F1"/>
    <w:rsid w:val="0072587C"/>
    <w:rsid w:val="00725ED3"/>
    <w:rsid w:val="00726C0F"/>
    <w:rsid w:val="00730B41"/>
    <w:rsid w:val="00731BD1"/>
    <w:rsid w:val="00731BFC"/>
    <w:rsid w:val="00731D26"/>
    <w:rsid w:val="00734510"/>
    <w:rsid w:val="00735365"/>
    <w:rsid w:val="00736959"/>
    <w:rsid w:val="00736A43"/>
    <w:rsid w:val="00737986"/>
    <w:rsid w:val="00737B2F"/>
    <w:rsid w:val="00737D8E"/>
    <w:rsid w:val="00740919"/>
    <w:rsid w:val="00740EF5"/>
    <w:rsid w:val="007417BD"/>
    <w:rsid w:val="0074185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385"/>
    <w:rsid w:val="007554B5"/>
    <w:rsid w:val="00755AA2"/>
    <w:rsid w:val="00757100"/>
    <w:rsid w:val="00757281"/>
    <w:rsid w:val="007578A9"/>
    <w:rsid w:val="007579D0"/>
    <w:rsid w:val="00757A3F"/>
    <w:rsid w:val="00757D6C"/>
    <w:rsid w:val="007602A3"/>
    <w:rsid w:val="00760462"/>
    <w:rsid w:val="0076095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5D0D"/>
    <w:rsid w:val="00786A78"/>
    <w:rsid w:val="007874CB"/>
    <w:rsid w:val="0078774A"/>
    <w:rsid w:val="00790715"/>
    <w:rsid w:val="00791764"/>
    <w:rsid w:val="00791FE4"/>
    <w:rsid w:val="00792855"/>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90C"/>
    <w:rsid w:val="007D3E45"/>
    <w:rsid w:val="007D4017"/>
    <w:rsid w:val="007D4470"/>
    <w:rsid w:val="007D4E09"/>
    <w:rsid w:val="007D61CE"/>
    <w:rsid w:val="007D6C82"/>
    <w:rsid w:val="007D716A"/>
    <w:rsid w:val="007D7707"/>
    <w:rsid w:val="007E009D"/>
    <w:rsid w:val="007E0238"/>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263C"/>
    <w:rsid w:val="007F281F"/>
    <w:rsid w:val="007F38EB"/>
    <w:rsid w:val="007F4126"/>
    <w:rsid w:val="007F503F"/>
    <w:rsid w:val="007F5A5F"/>
    <w:rsid w:val="007F6722"/>
    <w:rsid w:val="008013BF"/>
    <w:rsid w:val="008013DA"/>
    <w:rsid w:val="00801A4F"/>
    <w:rsid w:val="00801AC7"/>
    <w:rsid w:val="00802C55"/>
    <w:rsid w:val="008030B6"/>
    <w:rsid w:val="00803ED8"/>
    <w:rsid w:val="00804016"/>
    <w:rsid w:val="008040A9"/>
    <w:rsid w:val="00804188"/>
    <w:rsid w:val="0080437A"/>
    <w:rsid w:val="0080548C"/>
    <w:rsid w:val="008055DB"/>
    <w:rsid w:val="008067C5"/>
    <w:rsid w:val="00806B9A"/>
    <w:rsid w:val="00806EF0"/>
    <w:rsid w:val="00807178"/>
    <w:rsid w:val="0080777B"/>
    <w:rsid w:val="00807F1E"/>
    <w:rsid w:val="00807F3B"/>
    <w:rsid w:val="008105B4"/>
    <w:rsid w:val="008106C0"/>
    <w:rsid w:val="00811D16"/>
    <w:rsid w:val="00812A19"/>
    <w:rsid w:val="00814DBD"/>
    <w:rsid w:val="008154DF"/>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5FAE"/>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62D"/>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44CC"/>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079EE"/>
    <w:rsid w:val="0091042F"/>
    <w:rsid w:val="0091064F"/>
    <w:rsid w:val="00910938"/>
    <w:rsid w:val="00910A15"/>
    <w:rsid w:val="00910F01"/>
    <w:rsid w:val="00910F71"/>
    <w:rsid w:val="009114A5"/>
    <w:rsid w:val="00911F57"/>
    <w:rsid w:val="009123CA"/>
    <w:rsid w:val="0091258D"/>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2E1"/>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40"/>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5814"/>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3FB"/>
    <w:rsid w:val="009B18AF"/>
    <w:rsid w:val="009B3CA3"/>
    <w:rsid w:val="009B50C8"/>
    <w:rsid w:val="009B5257"/>
    <w:rsid w:val="009B5889"/>
    <w:rsid w:val="009B58F7"/>
    <w:rsid w:val="009B5CA6"/>
    <w:rsid w:val="009B5ED1"/>
    <w:rsid w:val="009B5FC0"/>
    <w:rsid w:val="009B6191"/>
    <w:rsid w:val="009B6D58"/>
    <w:rsid w:val="009B7BB3"/>
    <w:rsid w:val="009C0ABA"/>
    <w:rsid w:val="009C10FF"/>
    <w:rsid w:val="009C1A9B"/>
    <w:rsid w:val="009C1D0F"/>
    <w:rsid w:val="009C3A21"/>
    <w:rsid w:val="009C3B73"/>
    <w:rsid w:val="009C3EC5"/>
    <w:rsid w:val="009C4A72"/>
    <w:rsid w:val="009C55BB"/>
    <w:rsid w:val="009C5A1D"/>
    <w:rsid w:val="009C6103"/>
    <w:rsid w:val="009C70D7"/>
    <w:rsid w:val="009C7913"/>
    <w:rsid w:val="009D158E"/>
    <w:rsid w:val="009D228B"/>
    <w:rsid w:val="009D2AE5"/>
    <w:rsid w:val="009D352B"/>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6649"/>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686"/>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63F8"/>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477E9"/>
    <w:rsid w:val="00A502FC"/>
    <w:rsid w:val="00A5050E"/>
    <w:rsid w:val="00A50C53"/>
    <w:rsid w:val="00A51C3A"/>
    <w:rsid w:val="00A51D7C"/>
    <w:rsid w:val="00A52061"/>
    <w:rsid w:val="00A524AC"/>
    <w:rsid w:val="00A530B3"/>
    <w:rsid w:val="00A53506"/>
    <w:rsid w:val="00A54850"/>
    <w:rsid w:val="00A5512C"/>
    <w:rsid w:val="00A55C6C"/>
    <w:rsid w:val="00A55E59"/>
    <w:rsid w:val="00A55FEE"/>
    <w:rsid w:val="00A56536"/>
    <w:rsid w:val="00A572D8"/>
    <w:rsid w:val="00A57B1A"/>
    <w:rsid w:val="00A60D60"/>
    <w:rsid w:val="00A61746"/>
    <w:rsid w:val="00A619F2"/>
    <w:rsid w:val="00A62933"/>
    <w:rsid w:val="00A63445"/>
    <w:rsid w:val="00A63C22"/>
    <w:rsid w:val="00A63D83"/>
    <w:rsid w:val="00A63EB8"/>
    <w:rsid w:val="00A64339"/>
    <w:rsid w:val="00A65307"/>
    <w:rsid w:val="00A65642"/>
    <w:rsid w:val="00A65C38"/>
    <w:rsid w:val="00A6609C"/>
    <w:rsid w:val="00A660E4"/>
    <w:rsid w:val="00A66431"/>
    <w:rsid w:val="00A6672B"/>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D59"/>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4BA"/>
    <w:rsid w:val="00A93710"/>
    <w:rsid w:val="00A943A0"/>
    <w:rsid w:val="00A944D6"/>
    <w:rsid w:val="00A95C09"/>
    <w:rsid w:val="00A961A4"/>
    <w:rsid w:val="00A96293"/>
    <w:rsid w:val="00A96817"/>
    <w:rsid w:val="00A9694C"/>
    <w:rsid w:val="00AA0AD8"/>
    <w:rsid w:val="00AA0D5B"/>
    <w:rsid w:val="00AA0F00"/>
    <w:rsid w:val="00AA0F9A"/>
    <w:rsid w:val="00AA129F"/>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5F4"/>
    <w:rsid w:val="00AB77E2"/>
    <w:rsid w:val="00AB7D2E"/>
    <w:rsid w:val="00AC0541"/>
    <w:rsid w:val="00AC082E"/>
    <w:rsid w:val="00AC21C5"/>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6726"/>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494"/>
    <w:rsid w:val="00AF4E1A"/>
    <w:rsid w:val="00AF564E"/>
    <w:rsid w:val="00AF582B"/>
    <w:rsid w:val="00AF591C"/>
    <w:rsid w:val="00AF5B0F"/>
    <w:rsid w:val="00AF5CA3"/>
    <w:rsid w:val="00AF791F"/>
    <w:rsid w:val="00AF7BE8"/>
    <w:rsid w:val="00B00003"/>
    <w:rsid w:val="00B01064"/>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97A"/>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415"/>
    <w:rsid w:val="00B21689"/>
    <w:rsid w:val="00B217A5"/>
    <w:rsid w:val="00B217BB"/>
    <w:rsid w:val="00B225D5"/>
    <w:rsid w:val="00B2283B"/>
    <w:rsid w:val="00B2314C"/>
    <w:rsid w:val="00B23D70"/>
    <w:rsid w:val="00B24E4B"/>
    <w:rsid w:val="00B25447"/>
    <w:rsid w:val="00B2561E"/>
    <w:rsid w:val="00B2572B"/>
    <w:rsid w:val="00B25E1F"/>
    <w:rsid w:val="00B25FC4"/>
    <w:rsid w:val="00B2681D"/>
    <w:rsid w:val="00B2752E"/>
    <w:rsid w:val="00B30994"/>
    <w:rsid w:val="00B31881"/>
    <w:rsid w:val="00B31A63"/>
    <w:rsid w:val="00B32124"/>
    <w:rsid w:val="00B325AF"/>
    <w:rsid w:val="00B32C46"/>
    <w:rsid w:val="00B333DF"/>
    <w:rsid w:val="00B34F1A"/>
    <w:rsid w:val="00B351F5"/>
    <w:rsid w:val="00B3612B"/>
    <w:rsid w:val="00B36765"/>
    <w:rsid w:val="00B369D8"/>
    <w:rsid w:val="00B37250"/>
    <w:rsid w:val="00B40233"/>
    <w:rsid w:val="00B411FF"/>
    <w:rsid w:val="00B413A8"/>
    <w:rsid w:val="00B425F0"/>
    <w:rsid w:val="00B4364F"/>
    <w:rsid w:val="00B4374E"/>
    <w:rsid w:val="00B43C9E"/>
    <w:rsid w:val="00B44310"/>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1A1"/>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76CB5"/>
    <w:rsid w:val="00B81197"/>
    <w:rsid w:val="00B81AD3"/>
    <w:rsid w:val="00B82520"/>
    <w:rsid w:val="00B84002"/>
    <w:rsid w:val="00B8486C"/>
    <w:rsid w:val="00B853BF"/>
    <w:rsid w:val="00B8636F"/>
    <w:rsid w:val="00B86BCB"/>
    <w:rsid w:val="00B86C5F"/>
    <w:rsid w:val="00B9100A"/>
    <w:rsid w:val="00B912FB"/>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4AEC"/>
    <w:rsid w:val="00BA504A"/>
    <w:rsid w:val="00BA5D58"/>
    <w:rsid w:val="00BA632C"/>
    <w:rsid w:val="00BA6E63"/>
    <w:rsid w:val="00BA7128"/>
    <w:rsid w:val="00BB13D5"/>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A63"/>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183E"/>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414"/>
    <w:rsid w:val="00C767C7"/>
    <w:rsid w:val="00C8055A"/>
    <w:rsid w:val="00C806B2"/>
    <w:rsid w:val="00C807D9"/>
    <w:rsid w:val="00C80B25"/>
    <w:rsid w:val="00C80D75"/>
    <w:rsid w:val="00C81187"/>
    <w:rsid w:val="00C813A9"/>
    <w:rsid w:val="00C816CA"/>
    <w:rsid w:val="00C81FE2"/>
    <w:rsid w:val="00C82BD2"/>
    <w:rsid w:val="00C83D8F"/>
    <w:rsid w:val="00C84419"/>
    <w:rsid w:val="00C84B20"/>
    <w:rsid w:val="00C85FFA"/>
    <w:rsid w:val="00C861E9"/>
    <w:rsid w:val="00C86393"/>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71D"/>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53F"/>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225"/>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57C"/>
    <w:rsid w:val="00D11611"/>
    <w:rsid w:val="00D11878"/>
    <w:rsid w:val="00D11FD2"/>
    <w:rsid w:val="00D132BC"/>
    <w:rsid w:val="00D13662"/>
    <w:rsid w:val="00D138AA"/>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41"/>
    <w:rsid w:val="00D52566"/>
    <w:rsid w:val="00D52CC7"/>
    <w:rsid w:val="00D52D0B"/>
    <w:rsid w:val="00D53408"/>
    <w:rsid w:val="00D53F8A"/>
    <w:rsid w:val="00D53FEB"/>
    <w:rsid w:val="00D5440E"/>
    <w:rsid w:val="00D5443D"/>
    <w:rsid w:val="00D54A25"/>
    <w:rsid w:val="00D54E6F"/>
    <w:rsid w:val="00D5541F"/>
    <w:rsid w:val="00D56597"/>
    <w:rsid w:val="00D5674E"/>
    <w:rsid w:val="00D56B93"/>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67B8"/>
    <w:rsid w:val="00D970D2"/>
    <w:rsid w:val="00D976EB"/>
    <w:rsid w:val="00DA0186"/>
    <w:rsid w:val="00DA0948"/>
    <w:rsid w:val="00DA0A4E"/>
    <w:rsid w:val="00DA0D2B"/>
    <w:rsid w:val="00DA0F94"/>
    <w:rsid w:val="00DA0FDD"/>
    <w:rsid w:val="00DA1801"/>
    <w:rsid w:val="00DA187D"/>
    <w:rsid w:val="00DA1AF1"/>
    <w:rsid w:val="00DA1BAF"/>
    <w:rsid w:val="00DA2289"/>
    <w:rsid w:val="00DA240A"/>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7D4"/>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23D7"/>
    <w:rsid w:val="00E1385B"/>
    <w:rsid w:val="00E141C7"/>
    <w:rsid w:val="00E14672"/>
    <w:rsid w:val="00E161F1"/>
    <w:rsid w:val="00E17450"/>
    <w:rsid w:val="00E176B0"/>
    <w:rsid w:val="00E17B7F"/>
    <w:rsid w:val="00E20011"/>
    <w:rsid w:val="00E207EB"/>
    <w:rsid w:val="00E20B3E"/>
    <w:rsid w:val="00E20E95"/>
    <w:rsid w:val="00E21547"/>
    <w:rsid w:val="00E220C4"/>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19"/>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864A9"/>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2D6"/>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B7C49"/>
    <w:rsid w:val="00EC00EF"/>
    <w:rsid w:val="00EC09B0"/>
    <w:rsid w:val="00EC165E"/>
    <w:rsid w:val="00EC22F7"/>
    <w:rsid w:val="00EC2345"/>
    <w:rsid w:val="00EC2C37"/>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611"/>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1A3"/>
    <w:rsid w:val="00EF548A"/>
    <w:rsid w:val="00EF6526"/>
    <w:rsid w:val="00EF6AA2"/>
    <w:rsid w:val="00EF6BE5"/>
    <w:rsid w:val="00EF715C"/>
    <w:rsid w:val="00EF7868"/>
    <w:rsid w:val="00F00565"/>
    <w:rsid w:val="00F00C96"/>
    <w:rsid w:val="00F01662"/>
    <w:rsid w:val="00F016A2"/>
    <w:rsid w:val="00F01D1E"/>
    <w:rsid w:val="00F04AA1"/>
    <w:rsid w:val="00F04FC3"/>
    <w:rsid w:val="00F057BE"/>
    <w:rsid w:val="00F06F30"/>
    <w:rsid w:val="00F0759D"/>
    <w:rsid w:val="00F102AB"/>
    <w:rsid w:val="00F11794"/>
    <w:rsid w:val="00F11AC7"/>
    <w:rsid w:val="00F11D9C"/>
    <w:rsid w:val="00F11E5A"/>
    <w:rsid w:val="00F125C4"/>
    <w:rsid w:val="00F126E6"/>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3F4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BB6"/>
    <w:rsid w:val="00F87FD4"/>
    <w:rsid w:val="00F914CF"/>
    <w:rsid w:val="00F91CEB"/>
    <w:rsid w:val="00F92A53"/>
    <w:rsid w:val="00F930CD"/>
    <w:rsid w:val="00F932ED"/>
    <w:rsid w:val="00F934C1"/>
    <w:rsid w:val="00F9448B"/>
    <w:rsid w:val="00F954E8"/>
    <w:rsid w:val="00F95BB0"/>
    <w:rsid w:val="00F95E94"/>
    <w:rsid w:val="00F96993"/>
    <w:rsid w:val="00F97595"/>
    <w:rsid w:val="00F978BC"/>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D7D7A"/>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DEC7291-45D6-4D6C-A9A9-9208B1912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BD0785"/>
  </w:style>
  <w:style w:type="paragraph" w:styleId="HTML">
    <w:name w:val="HTML Preformatted"/>
    <w:basedOn w:val="a"/>
    <w:link w:val="HTML0"/>
    <w:uiPriority w:val="99"/>
    <w:semiHidden/>
    <w:unhideWhenUsed/>
    <w:rsid w:val="00912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semiHidden/>
    <w:rsid w:val="0091258D"/>
    <w:rPr>
      <w:rFonts w:ascii="Courier New" w:hAnsi="Courier New" w:cs="Courier New"/>
      <w:lang w:bidi="ar-SA"/>
    </w:rPr>
  </w:style>
  <w:style w:type="character" w:customStyle="1" w:styleId="y2iqfc">
    <w:name w:val="y2iqfc"/>
    <w:basedOn w:val="a0"/>
    <w:rsid w:val="009125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25899504">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ma.melkonyan.95@mail.ru"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narine.abrahamyan@yerevan.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7D6D3C-8ADC-4A89-9F8C-8A9908331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2278</TotalTime>
  <Pages>95</Pages>
  <Words>23478</Words>
  <Characters>133828</Characters>
  <Application>Microsoft Office Word</Application>
  <DocSecurity>0</DocSecurity>
  <Lines>1115</Lines>
  <Paragraphs>313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156993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Учетная запись Майкрософт</cp:lastModifiedBy>
  <cp:revision>1415</cp:revision>
  <cp:lastPrinted>2018-02-16T07:12:00Z</cp:lastPrinted>
  <dcterms:created xsi:type="dcterms:W3CDTF">2019-10-28T07:04:00Z</dcterms:created>
  <dcterms:modified xsi:type="dcterms:W3CDTF">2026-01-09T09:11:00Z</dcterms:modified>
</cp:coreProperties>
</file>